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E91" w:rsidRDefault="00667E91" w:rsidP="00280C01">
      <w:pPr>
        <w:spacing w:line="320" w:lineRule="exact"/>
        <w:rPr>
          <w:b/>
          <w:bCs/>
          <w:sz w:val="28"/>
        </w:rPr>
      </w:pPr>
    </w:p>
    <w:p w:rsidR="00667E91" w:rsidRDefault="00667E91" w:rsidP="00667E91">
      <w:pPr>
        <w:spacing w:line="320" w:lineRule="exact"/>
        <w:jc w:val="center"/>
        <w:rPr>
          <w:b/>
          <w:bCs/>
          <w:sz w:val="28"/>
        </w:rPr>
      </w:pPr>
    </w:p>
    <w:p w:rsidR="00667E91" w:rsidRPr="007B7441" w:rsidRDefault="00667E91" w:rsidP="00C0285F">
      <w:pPr>
        <w:shd w:val="clear" w:color="auto" w:fill="C6D9F1" w:themeFill="text2" w:themeFillTint="33"/>
        <w:spacing w:line="320" w:lineRule="exact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7B7441">
        <w:rPr>
          <w:rFonts w:asciiTheme="minorHAnsi" w:hAnsiTheme="minorHAnsi" w:cstheme="minorHAnsi"/>
          <w:b/>
          <w:bCs/>
          <w:sz w:val="36"/>
          <w:szCs w:val="36"/>
        </w:rPr>
        <w:t>VÝZVA K</w:t>
      </w:r>
      <w:r w:rsidR="003C1C3B">
        <w:rPr>
          <w:rFonts w:asciiTheme="minorHAnsi" w:hAnsiTheme="minorHAnsi" w:cstheme="minorHAnsi"/>
          <w:b/>
          <w:bCs/>
          <w:sz w:val="36"/>
          <w:szCs w:val="36"/>
        </w:rPr>
        <w:t xml:space="preserve"> PODÁNÍ NABÍDKY </w:t>
      </w:r>
    </w:p>
    <w:p w:rsidR="00667E91" w:rsidRPr="007B7441" w:rsidRDefault="00667E91" w:rsidP="00667E91">
      <w:pPr>
        <w:pStyle w:val="Zkladntext3"/>
        <w:spacing w:line="320" w:lineRule="exact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B7441">
        <w:rPr>
          <w:rFonts w:asciiTheme="minorHAnsi" w:hAnsiTheme="minorHAnsi" w:cstheme="minorHAnsi"/>
          <w:bCs/>
          <w:sz w:val="22"/>
          <w:szCs w:val="22"/>
        </w:rPr>
        <w:t xml:space="preserve">dle </w:t>
      </w:r>
      <w:proofErr w:type="spellStart"/>
      <w:r w:rsidRPr="007B7441">
        <w:rPr>
          <w:rFonts w:asciiTheme="minorHAnsi" w:hAnsiTheme="minorHAnsi" w:cstheme="minorHAnsi"/>
          <w:bCs/>
          <w:sz w:val="22"/>
          <w:szCs w:val="22"/>
        </w:rPr>
        <w:t>ust</w:t>
      </w:r>
      <w:proofErr w:type="spellEnd"/>
      <w:r w:rsidRPr="007B7441">
        <w:rPr>
          <w:rFonts w:asciiTheme="minorHAnsi" w:hAnsiTheme="minorHAnsi" w:cstheme="minorHAnsi"/>
          <w:bCs/>
          <w:sz w:val="22"/>
          <w:szCs w:val="22"/>
        </w:rPr>
        <w:t>.</w:t>
      </w:r>
      <w:r w:rsidR="009A2BF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B7441">
        <w:rPr>
          <w:rFonts w:asciiTheme="minorHAnsi" w:hAnsiTheme="minorHAnsi" w:cstheme="minorHAnsi"/>
          <w:bCs/>
          <w:sz w:val="22"/>
          <w:szCs w:val="22"/>
        </w:rPr>
        <w:t>§</w:t>
      </w:r>
      <w:r w:rsidR="009A2BF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C1C3B">
        <w:rPr>
          <w:rFonts w:asciiTheme="minorHAnsi" w:hAnsiTheme="minorHAnsi" w:cstheme="minorHAnsi"/>
          <w:bCs/>
          <w:sz w:val="22"/>
          <w:szCs w:val="22"/>
        </w:rPr>
        <w:t>18 odst. 5</w:t>
      </w:r>
      <w:r w:rsidRPr="007B7441">
        <w:rPr>
          <w:rFonts w:asciiTheme="minorHAnsi" w:hAnsiTheme="minorHAnsi" w:cstheme="minorHAnsi"/>
          <w:bCs/>
          <w:sz w:val="22"/>
          <w:szCs w:val="22"/>
        </w:rPr>
        <w:t xml:space="preserve"> zákona č. 137/2006 Sb., o veřejných zakázkách, v platném znění</w:t>
      </w:r>
    </w:p>
    <w:p w:rsidR="00667E91" w:rsidRDefault="00667E91" w:rsidP="00667E91">
      <w:pPr>
        <w:pStyle w:val="Zkladntextodsazen2"/>
        <w:ind w:firstLine="249"/>
      </w:pPr>
    </w:p>
    <w:p w:rsidR="00667E91" w:rsidRDefault="00667E91" w:rsidP="00667E91">
      <w:pPr>
        <w:spacing w:line="320" w:lineRule="exact"/>
      </w:pPr>
    </w:p>
    <w:p w:rsidR="00667E91" w:rsidRPr="007B7441" w:rsidRDefault="00667E91" w:rsidP="000A0B94">
      <w:pPr>
        <w:spacing w:line="32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B7441">
        <w:rPr>
          <w:rFonts w:asciiTheme="minorHAnsi" w:hAnsiTheme="minorHAnsi" w:cstheme="minorHAnsi"/>
          <w:sz w:val="24"/>
          <w:szCs w:val="24"/>
        </w:rPr>
        <w:t>Úřad práce České republiky, se sídlem Karlovo náměstí 1359/1, 128 01 Praha 2, organizační jednotka: Krajská pobočka v </w:t>
      </w:r>
      <w:r w:rsidR="004E7783">
        <w:rPr>
          <w:rFonts w:asciiTheme="minorHAnsi" w:hAnsiTheme="minorHAnsi" w:cstheme="minorHAnsi"/>
          <w:sz w:val="24"/>
          <w:szCs w:val="24"/>
        </w:rPr>
        <w:t>Příbrami</w:t>
      </w:r>
      <w:r w:rsidR="000418BD" w:rsidRPr="007B7441">
        <w:rPr>
          <w:rFonts w:asciiTheme="minorHAnsi" w:hAnsiTheme="minorHAnsi" w:cstheme="minorHAnsi"/>
          <w:sz w:val="24"/>
          <w:szCs w:val="24"/>
        </w:rPr>
        <w:t xml:space="preserve">, kontaktní pracoviště </w:t>
      </w:r>
      <w:r w:rsidR="004E7783">
        <w:rPr>
          <w:rFonts w:asciiTheme="minorHAnsi" w:hAnsiTheme="minorHAnsi" w:cstheme="minorHAnsi"/>
          <w:sz w:val="24"/>
          <w:szCs w:val="24"/>
        </w:rPr>
        <w:t>Kutná Hora</w:t>
      </w:r>
      <w:r w:rsidR="000418BD" w:rsidRPr="007B7441">
        <w:rPr>
          <w:rFonts w:asciiTheme="minorHAnsi" w:hAnsiTheme="minorHAnsi" w:cstheme="minorHAnsi"/>
          <w:sz w:val="24"/>
          <w:szCs w:val="24"/>
        </w:rPr>
        <w:t xml:space="preserve"> </w:t>
      </w:r>
      <w:r w:rsidRPr="007B7441">
        <w:rPr>
          <w:rFonts w:asciiTheme="minorHAnsi" w:hAnsiTheme="minorHAnsi" w:cstheme="minorHAnsi"/>
          <w:sz w:val="24"/>
          <w:szCs w:val="24"/>
        </w:rPr>
        <w:t>(dále jen „</w:t>
      </w:r>
      <w:r w:rsidRPr="007B7441">
        <w:rPr>
          <w:rFonts w:asciiTheme="minorHAnsi" w:hAnsiTheme="minorHAnsi" w:cstheme="minorHAnsi"/>
          <w:i/>
          <w:sz w:val="24"/>
          <w:szCs w:val="24"/>
        </w:rPr>
        <w:t>zadavatel</w:t>
      </w:r>
      <w:r w:rsidRPr="007B7441">
        <w:rPr>
          <w:rFonts w:asciiTheme="minorHAnsi" w:hAnsiTheme="minorHAnsi" w:cstheme="minorHAnsi"/>
          <w:sz w:val="24"/>
          <w:szCs w:val="24"/>
        </w:rPr>
        <w:t>“),</w:t>
      </w:r>
      <w:r w:rsidRPr="007B7441">
        <w:rPr>
          <w:rFonts w:asciiTheme="minorHAnsi" w:hAnsiTheme="minorHAnsi" w:cstheme="minorHAnsi"/>
          <w:bCs/>
          <w:sz w:val="24"/>
          <w:szCs w:val="24"/>
        </w:rPr>
        <w:t xml:space="preserve"> v souladu s ustanovením § </w:t>
      </w:r>
      <w:r w:rsidR="003C1C3B">
        <w:rPr>
          <w:rFonts w:asciiTheme="minorHAnsi" w:hAnsiTheme="minorHAnsi" w:cstheme="minorHAnsi"/>
          <w:bCs/>
          <w:sz w:val="24"/>
          <w:szCs w:val="24"/>
        </w:rPr>
        <w:t>18 odst. 5</w:t>
      </w:r>
      <w:r w:rsidRPr="007B7441">
        <w:rPr>
          <w:rFonts w:asciiTheme="minorHAnsi" w:hAnsiTheme="minorHAnsi" w:cstheme="minorHAnsi"/>
          <w:bCs/>
          <w:sz w:val="24"/>
          <w:szCs w:val="24"/>
        </w:rPr>
        <w:t xml:space="preserve"> zákona č. 137/2006 Sb., o veřejných zakázkách, v platném </w:t>
      </w:r>
      <w:proofErr w:type="gramStart"/>
      <w:r w:rsidRPr="007B7441">
        <w:rPr>
          <w:rFonts w:asciiTheme="minorHAnsi" w:hAnsiTheme="minorHAnsi" w:cstheme="minorHAnsi"/>
          <w:bCs/>
          <w:sz w:val="24"/>
          <w:szCs w:val="24"/>
        </w:rPr>
        <w:t>znění  (dále</w:t>
      </w:r>
      <w:proofErr w:type="gramEnd"/>
      <w:r w:rsidRPr="007B7441">
        <w:rPr>
          <w:rFonts w:asciiTheme="minorHAnsi" w:hAnsiTheme="minorHAnsi" w:cstheme="minorHAnsi"/>
          <w:bCs/>
          <w:sz w:val="24"/>
          <w:szCs w:val="24"/>
        </w:rPr>
        <w:t xml:space="preserve"> jen „zákon“)</w:t>
      </w:r>
    </w:p>
    <w:p w:rsidR="00667E91" w:rsidRPr="001E74C1" w:rsidRDefault="00667E91" w:rsidP="00667E91">
      <w:pPr>
        <w:spacing w:line="320" w:lineRule="exact"/>
        <w:rPr>
          <w:bCs/>
          <w:sz w:val="24"/>
          <w:szCs w:val="24"/>
        </w:rPr>
      </w:pPr>
    </w:p>
    <w:p w:rsidR="00667E91" w:rsidRPr="007B7441" w:rsidRDefault="00667E91" w:rsidP="00667E91">
      <w:pPr>
        <w:pStyle w:val="Nadpis9"/>
        <w:spacing w:line="320" w:lineRule="exact"/>
        <w:jc w:val="center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7B7441">
        <w:rPr>
          <w:rFonts w:asciiTheme="minorHAnsi" w:hAnsiTheme="minorHAnsi" w:cstheme="minorHAnsi"/>
          <w:sz w:val="24"/>
          <w:szCs w:val="24"/>
        </w:rPr>
        <w:t xml:space="preserve">o z n a m u j e   </w:t>
      </w:r>
      <w:r w:rsidRPr="007B7441">
        <w:rPr>
          <w:rFonts w:asciiTheme="minorHAnsi" w:hAnsiTheme="minorHAnsi" w:cstheme="minorHAnsi"/>
          <w:bCs/>
          <w:sz w:val="24"/>
          <w:szCs w:val="24"/>
        </w:rPr>
        <w:t>ú m y s l   z a d a t   v e ř e j n o u   z a k á z k u</w:t>
      </w:r>
      <w:proofErr w:type="gramEnd"/>
      <w:r w:rsidRPr="007B7441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667E91" w:rsidRPr="007B7441" w:rsidRDefault="00667E91" w:rsidP="00667E91">
      <w:pPr>
        <w:rPr>
          <w:rFonts w:asciiTheme="minorHAnsi" w:hAnsiTheme="minorHAnsi" w:cstheme="minorHAnsi"/>
          <w:sz w:val="24"/>
          <w:szCs w:val="24"/>
        </w:rPr>
      </w:pPr>
    </w:p>
    <w:p w:rsidR="00667E91" w:rsidRPr="007B7441" w:rsidRDefault="00667E91" w:rsidP="00667E91">
      <w:pPr>
        <w:pStyle w:val="Nadpis9"/>
        <w:spacing w:line="320" w:lineRule="exact"/>
        <w:rPr>
          <w:rFonts w:asciiTheme="minorHAnsi" w:hAnsiTheme="minorHAnsi" w:cstheme="minorHAnsi"/>
          <w:bCs/>
          <w:sz w:val="24"/>
          <w:szCs w:val="24"/>
        </w:rPr>
      </w:pPr>
      <w:r w:rsidRPr="007B7441">
        <w:rPr>
          <w:rFonts w:asciiTheme="minorHAnsi" w:hAnsiTheme="minorHAnsi" w:cstheme="minorHAnsi"/>
          <w:bCs/>
          <w:sz w:val="24"/>
          <w:szCs w:val="24"/>
        </w:rPr>
        <w:t xml:space="preserve">na provedení </w:t>
      </w:r>
      <w:r w:rsidR="000A0B94" w:rsidRPr="008C50D1">
        <w:rPr>
          <w:rFonts w:asciiTheme="minorHAnsi" w:hAnsiTheme="minorHAnsi" w:cstheme="minorHAnsi"/>
          <w:bCs/>
          <w:sz w:val="24"/>
          <w:szCs w:val="24"/>
        </w:rPr>
        <w:t xml:space="preserve">stavebních </w:t>
      </w:r>
      <w:r w:rsidR="008C50D1" w:rsidRPr="008C50D1">
        <w:rPr>
          <w:rFonts w:asciiTheme="minorHAnsi" w:hAnsiTheme="minorHAnsi" w:cstheme="minorHAnsi"/>
          <w:bCs/>
          <w:sz w:val="24"/>
          <w:szCs w:val="24"/>
        </w:rPr>
        <w:t>úprav v přízemí domu čp. 168</w:t>
      </w:r>
      <w:r w:rsidR="003B3FB9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D477A7">
        <w:rPr>
          <w:rFonts w:asciiTheme="minorHAnsi" w:hAnsiTheme="minorHAnsi" w:cstheme="minorHAnsi"/>
          <w:bCs/>
          <w:sz w:val="24"/>
          <w:szCs w:val="24"/>
        </w:rPr>
        <w:t>N</w:t>
      </w:r>
      <w:r w:rsidR="003B3FB9">
        <w:rPr>
          <w:rFonts w:asciiTheme="minorHAnsi" w:hAnsiTheme="minorHAnsi" w:cstheme="minorHAnsi"/>
          <w:bCs/>
          <w:sz w:val="24"/>
          <w:szCs w:val="24"/>
        </w:rPr>
        <w:t>ám. Jana Žižky z Trocnova</w:t>
      </w:r>
      <w:r w:rsidR="008C50D1" w:rsidRPr="008C50D1">
        <w:rPr>
          <w:rFonts w:asciiTheme="minorHAnsi" w:hAnsiTheme="minorHAnsi" w:cstheme="minorHAnsi"/>
          <w:bCs/>
          <w:sz w:val="24"/>
          <w:szCs w:val="24"/>
        </w:rPr>
        <w:t xml:space="preserve"> v Čáslavi</w:t>
      </w:r>
      <w:r w:rsidR="000A0B94" w:rsidRPr="008C50D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A00D4">
        <w:rPr>
          <w:rFonts w:asciiTheme="minorHAnsi" w:hAnsiTheme="minorHAnsi" w:cstheme="minorHAnsi"/>
          <w:bCs/>
          <w:sz w:val="24"/>
          <w:szCs w:val="24"/>
        </w:rPr>
        <w:t>s názvem</w:t>
      </w:r>
      <w:r w:rsidRPr="004E7783">
        <w:rPr>
          <w:rFonts w:asciiTheme="minorHAnsi" w:hAnsiTheme="minorHAnsi" w:cstheme="minorHAnsi"/>
          <w:b/>
          <w:bCs/>
          <w:sz w:val="24"/>
          <w:szCs w:val="24"/>
        </w:rPr>
        <w:t xml:space="preserve"> „ÚP ČR – </w:t>
      </w:r>
      <w:r w:rsidR="004E7783" w:rsidRPr="004E7783">
        <w:rPr>
          <w:rFonts w:asciiTheme="minorHAnsi" w:hAnsiTheme="minorHAnsi" w:cstheme="minorHAnsi"/>
          <w:b/>
          <w:bCs/>
          <w:sz w:val="24"/>
          <w:szCs w:val="24"/>
        </w:rPr>
        <w:t>Čáslav</w:t>
      </w:r>
      <w:r w:rsidRPr="004E7783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4E7783" w:rsidRPr="004E7783">
        <w:rPr>
          <w:rFonts w:asciiTheme="minorHAnsi" w:hAnsiTheme="minorHAnsi" w:cstheme="minorHAnsi"/>
          <w:b/>
          <w:bCs/>
          <w:sz w:val="24"/>
          <w:szCs w:val="24"/>
        </w:rPr>
        <w:t>sloučení pracovišť</w:t>
      </w:r>
      <w:r w:rsidRPr="004E7783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Pr="007B7441">
        <w:rPr>
          <w:rFonts w:asciiTheme="minorHAnsi" w:hAnsiTheme="minorHAnsi" w:cstheme="minorHAnsi"/>
          <w:bCs/>
          <w:sz w:val="24"/>
          <w:szCs w:val="24"/>
        </w:rPr>
        <w:t xml:space="preserve"> (dále jen „veřejná zakázka“) </w:t>
      </w:r>
      <w:r w:rsidR="004E7783">
        <w:rPr>
          <w:rFonts w:asciiTheme="minorHAnsi" w:hAnsiTheme="minorHAnsi" w:cstheme="minorHAnsi"/>
          <w:bCs/>
          <w:sz w:val="24"/>
          <w:szCs w:val="24"/>
        </w:rPr>
        <w:t>j</w:t>
      </w:r>
      <w:r w:rsidR="003C1C3B">
        <w:rPr>
          <w:rFonts w:asciiTheme="minorHAnsi" w:hAnsiTheme="minorHAnsi" w:cstheme="minorHAnsi"/>
          <w:bCs/>
          <w:sz w:val="24"/>
          <w:szCs w:val="24"/>
        </w:rPr>
        <w:t xml:space="preserve">ako zakázku malého rozsahu dle </w:t>
      </w:r>
      <w:proofErr w:type="spellStart"/>
      <w:r w:rsidR="003C1C3B">
        <w:rPr>
          <w:rFonts w:asciiTheme="minorHAnsi" w:hAnsiTheme="minorHAnsi" w:cstheme="minorHAnsi"/>
          <w:bCs/>
          <w:sz w:val="24"/>
          <w:szCs w:val="24"/>
        </w:rPr>
        <w:t>ust</w:t>
      </w:r>
      <w:proofErr w:type="spellEnd"/>
      <w:r w:rsidR="003C1C3B">
        <w:rPr>
          <w:rFonts w:asciiTheme="minorHAnsi" w:hAnsiTheme="minorHAnsi" w:cstheme="minorHAnsi"/>
          <w:bCs/>
          <w:sz w:val="24"/>
          <w:szCs w:val="24"/>
        </w:rPr>
        <w:t>. § 18 odst. 5 zákona</w:t>
      </w:r>
      <w:r w:rsidRPr="007B7441">
        <w:rPr>
          <w:rFonts w:asciiTheme="minorHAnsi" w:hAnsiTheme="minorHAnsi" w:cstheme="minorHAnsi"/>
          <w:bCs/>
          <w:sz w:val="24"/>
          <w:szCs w:val="24"/>
        </w:rPr>
        <w:t xml:space="preserve">.  </w:t>
      </w:r>
    </w:p>
    <w:p w:rsidR="00667E91" w:rsidRPr="007B7441" w:rsidRDefault="00667E91" w:rsidP="00667E91">
      <w:pPr>
        <w:spacing w:line="320" w:lineRule="exact"/>
        <w:rPr>
          <w:rFonts w:asciiTheme="minorHAnsi" w:hAnsiTheme="minorHAnsi" w:cstheme="minorHAnsi"/>
          <w:bCs/>
          <w:sz w:val="24"/>
          <w:szCs w:val="24"/>
        </w:rPr>
      </w:pPr>
    </w:p>
    <w:p w:rsidR="00667E91" w:rsidRPr="007B7441" w:rsidRDefault="00667E91" w:rsidP="008C50D1">
      <w:pPr>
        <w:pStyle w:val="Zkladntextodsazen2"/>
        <w:spacing w:line="32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7B7441">
        <w:rPr>
          <w:rFonts w:asciiTheme="minorHAnsi" w:hAnsiTheme="minorHAnsi" w:cstheme="minorHAnsi"/>
          <w:bCs/>
          <w:sz w:val="24"/>
          <w:szCs w:val="24"/>
        </w:rPr>
        <w:t xml:space="preserve">Zadavatel veřejné zakázky </w:t>
      </w:r>
      <w:r w:rsidR="002539D2">
        <w:rPr>
          <w:rFonts w:asciiTheme="minorHAnsi" w:hAnsiTheme="minorHAnsi" w:cstheme="minorHAnsi"/>
          <w:bCs/>
          <w:sz w:val="24"/>
          <w:szCs w:val="24"/>
        </w:rPr>
        <w:t xml:space="preserve">Vás </w:t>
      </w:r>
      <w:r w:rsidRPr="007B7441">
        <w:rPr>
          <w:rFonts w:asciiTheme="minorHAnsi" w:hAnsiTheme="minorHAnsi" w:cstheme="minorHAnsi"/>
          <w:sz w:val="24"/>
          <w:szCs w:val="24"/>
        </w:rPr>
        <w:t xml:space="preserve">tímto </w:t>
      </w:r>
      <w:r w:rsidR="002539D2">
        <w:rPr>
          <w:rFonts w:asciiTheme="minorHAnsi" w:hAnsiTheme="minorHAnsi" w:cstheme="minorHAnsi"/>
          <w:sz w:val="24"/>
          <w:szCs w:val="24"/>
        </w:rPr>
        <w:t>jako zájemce</w:t>
      </w:r>
    </w:p>
    <w:p w:rsidR="00667E91" w:rsidRPr="007B7441" w:rsidRDefault="00667E91" w:rsidP="00667E91">
      <w:pPr>
        <w:spacing w:line="320" w:lineRule="exact"/>
        <w:rPr>
          <w:rFonts w:asciiTheme="minorHAnsi" w:hAnsiTheme="minorHAnsi" w:cstheme="minorHAnsi"/>
          <w:bCs/>
          <w:sz w:val="24"/>
          <w:szCs w:val="24"/>
        </w:rPr>
      </w:pPr>
    </w:p>
    <w:p w:rsidR="0063577F" w:rsidRPr="002539D2" w:rsidRDefault="00667E91" w:rsidP="002539D2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B7441">
        <w:rPr>
          <w:rFonts w:asciiTheme="minorHAnsi" w:hAnsiTheme="minorHAnsi" w:cstheme="minorHAnsi"/>
          <w:b/>
          <w:sz w:val="24"/>
          <w:szCs w:val="24"/>
        </w:rPr>
        <w:t xml:space="preserve">v y z ý v á </w:t>
      </w:r>
    </w:p>
    <w:p w:rsidR="00667E91" w:rsidRPr="007B7441" w:rsidRDefault="00667E91" w:rsidP="0063577F">
      <w:pPr>
        <w:pStyle w:val="Zkladntextodsazen"/>
        <w:spacing w:line="300" w:lineRule="exact"/>
        <w:jc w:val="center"/>
        <w:rPr>
          <w:rFonts w:asciiTheme="minorHAnsi" w:hAnsiTheme="minorHAnsi" w:cstheme="minorHAnsi"/>
          <w:b/>
          <w:bCs/>
          <w:szCs w:val="24"/>
        </w:rPr>
      </w:pPr>
      <w:r w:rsidRPr="007B7441">
        <w:rPr>
          <w:rFonts w:asciiTheme="minorHAnsi" w:hAnsiTheme="minorHAnsi" w:cstheme="minorHAnsi"/>
          <w:b/>
          <w:bCs/>
          <w:szCs w:val="24"/>
        </w:rPr>
        <w:t>k podání nabídky na výše uvedenou veřejnou zakázku.</w:t>
      </w:r>
    </w:p>
    <w:p w:rsidR="006761F6" w:rsidRDefault="006761F6" w:rsidP="00667E91">
      <w:pPr>
        <w:pStyle w:val="Zkladntextodsazen"/>
        <w:spacing w:line="300" w:lineRule="exact"/>
        <w:ind w:firstLine="0"/>
        <w:rPr>
          <w:rFonts w:asciiTheme="minorHAnsi" w:hAnsiTheme="minorHAnsi" w:cstheme="minorHAnsi"/>
          <w:bCs/>
          <w:szCs w:val="24"/>
        </w:rPr>
      </w:pPr>
    </w:p>
    <w:p w:rsidR="006761F6" w:rsidRPr="00B14758" w:rsidRDefault="006761F6" w:rsidP="00667E91">
      <w:pPr>
        <w:pStyle w:val="Zkladntextodsazen"/>
        <w:spacing w:line="300" w:lineRule="exact"/>
        <w:ind w:firstLine="0"/>
        <w:rPr>
          <w:rFonts w:asciiTheme="minorHAnsi" w:hAnsiTheme="minorHAnsi" w:cstheme="minorHAnsi"/>
          <w:bCs/>
          <w:szCs w:val="24"/>
        </w:rPr>
      </w:pPr>
    </w:p>
    <w:p w:rsidR="00667E91" w:rsidRPr="007B7441" w:rsidRDefault="004E7783" w:rsidP="008D503A">
      <w:pPr>
        <w:pStyle w:val="Zkladntextodsazen"/>
        <w:shd w:val="clear" w:color="auto" w:fill="C6D9F1" w:themeFill="text2" w:themeFillTint="33"/>
        <w:spacing w:line="300" w:lineRule="exact"/>
        <w:ind w:firstLine="0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1</w:t>
      </w:r>
      <w:r w:rsidR="008D503A" w:rsidRPr="007B7441">
        <w:rPr>
          <w:rFonts w:asciiTheme="minorHAnsi" w:hAnsiTheme="minorHAnsi" w:cstheme="minorHAnsi"/>
          <w:b/>
          <w:bCs/>
          <w:szCs w:val="24"/>
        </w:rPr>
        <w:t>. Předmět veřejné zakázky</w:t>
      </w:r>
    </w:p>
    <w:p w:rsidR="004E7783" w:rsidRPr="007B7441" w:rsidRDefault="006761F6" w:rsidP="00667E91">
      <w:pPr>
        <w:pStyle w:val="Zkladntextodsazen"/>
        <w:spacing w:line="300" w:lineRule="exact"/>
        <w:ind w:firstLine="0"/>
        <w:rPr>
          <w:rFonts w:asciiTheme="minorHAnsi" w:hAnsiTheme="minorHAnsi" w:cstheme="minorHAnsi"/>
          <w:bCs/>
          <w:szCs w:val="24"/>
        </w:rPr>
      </w:pPr>
      <w:proofErr w:type="gramStart"/>
      <w:r>
        <w:rPr>
          <w:rFonts w:asciiTheme="minorHAnsi" w:hAnsiTheme="minorHAnsi" w:cstheme="minorHAnsi"/>
          <w:bCs/>
          <w:szCs w:val="24"/>
        </w:rPr>
        <w:t>2</w:t>
      </w:r>
      <w:r w:rsidR="002539D2">
        <w:rPr>
          <w:rFonts w:asciiTheme="minorHAnsi" w:hAnsiTheme="minorHAnsi" w:cstheme="minorHAnsi"/>
          <w:bCs/>
          <w:szCs w:val="24"/>
        </w:rPr>
        <w:t xml:space="preserve">.1  </w:t>
      </w:r>
      <w:r w:rsidR="008D503A" w:rsidRPr="007B7441">
        <w:rPr>
          <w:rFonts w:asciiTheme="minorHAnsi" w:hAnsiTheme="minorHAnsi" w:cstheme="minorHAnsi"/>
          <w:bCs/>
          <w:szCs w:val="24"/>
        </w:rPr>
        <w:t>Jedná</w:t>
      </w:r>
      <w:proofErr w:type="gramEnd"/>
      <w:r w:rsidR="008D503A" w:rsidRPr="007B7441">
        <w:rPr>
          <w:rFonts w:asciiTheme="minorHAnsi" w:hAnsiTheme="minorHAnsi" w:cstheme="minorHAnsi"/>
          <w:bCs/>
          <w:szCs w:val="24"/>
        </w:rPr>
        <w:t xml:space="preserve"> se o </w:t>
      </w:r>
      <w:r w:rsidR="00E74C56">
        <w:rPr>
          <w:rFonts w:asciiTheme="minorHAnsi" w:hAnsiTheme="minorHAnsi" w:cstheme="minorHAnsi"/>
          <w:bCs/>
          <w:szCs w:val="24"/>
        </w:rPr>
        <w:t xml:space="preserve">veřejnou </w:t>
      </w:r>
      <w:r w:rsidR="008D503A" w:rsidRPr="007B7441">
        <w:rPr>
          <w:rFonts w:asciiTheme="minorHAnsi" w:hAnsiTheme="minorHAnsi" w:cstheme="minorHAnsi"/>
          <w:bCs/>
          <w:szCs w:val="24"/>
        </w:rPr>
        <w:t>zakázku na stavební práce</w:t>
      </w:r>
      <w:r w:rsidR="00721554">
        <w:rPr>
          <w:rFonts w:asciiTheme="minorHAnsi" w:hAnsiTheme="minorHAnsi" w:cstheme="minorHAnsi"/>
          <w:bCs/>
          <w:szCs w:val="24"/>
        </w:rPr>
        <w:t>.</w:t>
      </w:r>
      <w:r w:rsidR="008D503A" w:rsidRPr="004E7783">
        <w:rPr>
          <w:rFonts w:asciiTheme="minorHAnsi" w:hAnsiTheme="minorHAnsi" w:cstheme="minorHAnsi"/>
          <w:bCs/>
          <w:color w:val="FF0000"/>
          <w:szCs w:val="24"/>
        </w:rPr>
        <w:t xml:space="preserve"> </w:t>
      </w:r>
      <w:r w:rsidR="002539D2">
        <w:rPr>
          <w:rFonts w:asciiTheme="minorHAnsi" w:hAnsiTheme="minorHAnsi" w:cstheme="minorHAnsi"/>
          <w:bCs/>
          <w:szCs w:val="24"/>
        </w:rPr>
        <w:t xml:space="preserve">Nejedná </w:t>
      </w:r>
      <w:r w:rsidR="00721554">
        <w:rPr>
          <w:rFonts w:asciiTheme="minorHAnsi" w:hAnsiTheme="minorHAnsi" w:cstheme="minorHAnsi"/>
          <w:bCs/>
          <w:szCs w:val="24"/>
        </w:rPr>
        <w:t>s</w:t>
      </w:r>
      <w:r w:rsidR="004E7783">
        <w:rPr>
          <w:rFonts w:asciiTheme="minorHAnsi" w:hAnsiTheme="minorHAnsi" w:cstheme="minorHAnsi"/>
          <w:bCs/>
          <w:szCs w:val="24"/>
        </w:rPr>
        <w:t>e o zadávací řízení dle zákona.</w:t>
      </w:r>
    </w:p>
    <w:p w:rsidR="00DE16F6" w:rsidRPr="00D477A7" w:rsidRDefault="006761F6" w:rsidP="007B2330">
      <w:pPr>
        <w:pStyle w:val="Zkladntextodsazen"/>
        <w:spacing w:line="300" w:lineRule="exact"/>
        <w:ind w:left="426" w:hanging="426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2</w:t>
      </w:r>
      <w:r w:rsidR="002539D2">
        <w:rPr>
          <w:rFonts w:asciiTheme="minorHAnsi" w:hAnsiTheme="minorHAnsi" w:cstheme="minorHAnsi"/>
          <w:bCs/>
          <w:szCs w:val="24"/>
        </w:rPr>
        <w:t>.</w:t>
      </w:r>
      <w:r w:rsidR="003B3FB9">
        <w:rPr>
          <w:rFonts w:asciiTheme="minorHAnsi" w:hAnsiTheme="minorHAnsi" w:cstheme="minorHAnsi"/>
          <w:bCs/>
          <w:szCs w:val="24"/>
        </w:rPr>
        <w:t>2</w:t>
      </w:r>
      <w:r w:rsidR="002539D2">
        <w:rPr>
          <w:rFonts w:asciiTheme="minorHAnsi" w:hAnsiTheme="minorHAnsi" w:cstheme="minorHAnsi"/>
          <w:bCs/>
          <w:szCs w:val="24"/>
        </w:rPr>
        <w:t xml:space="preserve"> </w:t>
      </w:r>
      <w:r w:rsidR="00667E91" w:rsidRPr="007B7441">
        <w:rPr>
          <w:rFonts w:asciiTheme="minorHAnsi" w:hAnsiTheme="minorHAnsi" w:cstheme="minorHAnsi"/>
          <w:bCs/>
          <w:szCs w:val="24"/>
        </w:rPr>
        <w:t xml:space="preserve">Předmětem této veřejné zakázky </w:t>
      </w:r>
      <w:r w:rsidR="000A0B94" w:rsidRPr="007B7441">
        <w:rPr>
          <w:rFonts w:asciiTheme="minorHAnsi" w:hAnsiTheme="minorHAnsi" w:cstheme="minorHAnsi"/>
          <w:bCs/>
          <w:szCs w:val="24"/>
        </w:rPr>
        <w:t>jsou</w:t>
      </w:r>
      <w:r w:rsidR="003B3FB9">
        <w:rPr>
          <w:rFonts w:asciiTheme="minorHAnsi" w:hAnsiTheme="minorHAnsi" w:cstheme="minorHAnsi"/>
          <w:bCs/>
          <w:szCs w:val="24"/>
        </w:rPr>
        <w:t xml:space="preserve"> stavební úpravy původního obchodu na kanceláře včetně sociálního zázemí pro potřeby</w:t>
      </w:r>
      <w:r w:rsidR="00D477A7">
        <w:rPr>
          <w:rFonts w:asciiTheme="minorHAnsi" w:hAnsiTheme="minorHAnsi" w:cstheme="minorHAnsi"/>
          <w:bCs/>
          <w:szCs w:val="24"/>
        </w:rPr>
        <w:t xml:space="preserve"> úřadu práce, </w:t>
      </w:r>
      <w:proofErr w:type="gramStart"/>
      <w:r w:rsidR="00D477A7">
        <w:rPr>
          <w:rFonts w:asciiTheme="minorHAnsi" w:hAnsiTheme="minorHAnsi" w:cstheme="minorHAnsi"/>
          <w:bCs/>
          <w:szCs w:val="24"/>
        </w:rPr>
        <w:t xml:space="preserve">tj. </w:t>
      </w:r>
      <w:r w:rsidR="003B3FB9">
        <w:rPr>
          <w:rFonts w:asciiTheme="minorHAnsi" w:hAnsiTheme="minorHAnsi" w:cstheme="minorHAnsi"/>
          <w:bCs/>
          <w:szCs w:val="24"/>
        </w:rPr>
        <w:t xml:space="preserve"> </w:t>
      </w:r>
      <w:r w:rsidR="000A0B94" w:rsidRPr="007B7441">
        <w:rPr>
          <w:rFonts w:asciiTheme="minorHAnsi" w:hAnsiTheme="minorHAnsi" w:cstheme="minorHAnsi"/>
          <w:bCs/>
          <w:szCs w:val="24"/>
        </w:rPr>
        <w:t xml:space="preserve"> </w:t>
      </w:r>
      <w:r w:rsidR="000A0B94" w:rsidRPr="00D477A7">
        <w:rPr>
          <w:rFonts w:asciiTheme="minorHAnsi" w:hAnsiTheme="minorHAnsi" w:cstheme="minorHAnsi"/>
          <w:bCs/>
          <w:szCs w:val="24"/>
        </w:rPr>
        <w:t>stavební</w:t>
      </w:r>
      <w:proofErr w:type="gramEnd"/>
      <w:r w:rsidR="000A0B94" w:rsidRPr="00D477A7">
        <w:rPr>
          <w:rFonts w:asciiTheme="minorHAnsi" w:hAnsiTheme="minorHAnsi" w:cstheme="minorHAnsi"/>
          <w:bCs/>
          <w:szCs w:val="24"/>
        </w:rPr>
        <w:t xml:space="preserve"> práce</w:t>
      </w:r>
      <w:r w:rsidR="00721554" w:rsidRPr="00D477A7">
        <w:rPr>
          <w:rFonts w:asciiTheme="minorHAnsi" w:hAnsiTheme="minorHAnsi" w:cstheme="minorHAnsi"/>
          <w:bCs/>
          <w:szCs w:val="24"/>
        </w:rPr>
        <w:t>, zateplení podlah, vytápění včetně výměny kotle, vnitřní vodovod a kanalizace, zbudování WC, nová elektroinstalace v rekonstruovaných prostorách</w:t>
      </w:r>
      <w:r w:rsidR="00D7677D" w:rsidRPr="00D477A7">
        <w:rPr>
          <w:rFonts w:asciiTheme="minorHAnsi" w:hAnsiTheme="minorHAnsi" w:cstheme="minorHAnsi"/>
          <w:bCs/>
          <w:szCs w:val="24"/>
        </w:rPr>
        <w:t xml:space="preserve"> </w:t>
      </w:r>
      <w:r w:rsidR="00667E91" w:rsidRPr="00D477A7">
        <w:rPr>
          <w:rFonts w:asciiTheme="minorHAnsi" w:hAnsiTheme="minorHAnsi" w:cstheme="minorHAnsi"/>
          <w:bCs/>
          <w:szCs w:val="24"/>
        </w:rPr>
        <w:t>v rozsahu stanoveném zadávací dokumentací zpracovanou pro účely tohoto zadávacího řízení</w:t>
      </w:r>
      <w:r w:rsidR="002539D2" w:rsidRPr="00D477A7">
        <w:rPr>
          <w:rFonts w:asciiTheme="minorHAnsi" w:hAnsiTheme="minorHAnsi" w:cstheme="minorHAnsi"/>
          <w:bCs/>
          <w:szCs w:val="24"/>
        </w:rPr>
        <w:t xml:space="preserve"> a slepým položkovým rozpočtem</w:t>
      </w:r>
      <w:r w:rsidR="00E31BBF" w:rsidRPr="00D477A7">
        <w:rPr>
          <w:rFonts w:asciiTheme="minorHAnsi" w:hAnsiTheme="minorHAnsi" w:cstheme="minorHAnsi"/>
          <w:bCs/>
          <w:szCs w:val="24"/>
        </w:rPr>
        <w:t xml:space="preserve">. Zadávací dokumentace, </w:t>
      </w:r>
      <w:r w:rsidR="002539D2" w:rsidRPr="00D477A7">
        <w:rPr>
          <w:rFonts w:asciiTheme="minorHAnsi" w:hAnsiTheme="minorHAnsi" w:cstheme="minorHAnsi"/>
          <w:bCs/>
          <w:szCs w:val="24"/>
        </w:rPr>
        <w:t xml:space="preserve">slepý položkový rozpočet </w:t>
      </w:r>
      <w:r w:rsidR="00E31BBF" w:rsidRPr="00D477A7">
        <w:rPr>
          <w:rFonts w:asciiTheme="minorHAnsi" w:hAnsiTheme="minorHAnsi" w:cstheme="minorHAnsi"/>
          <w:bCs/>
          <w:szCs w:val="24"/>
        </w:rPr>
        <w:t xml:space="preserve">a </w:t>
      </w:r>
      <w:r w:rsidR="00DE16F6" w:rsidRPr="00D477A7">
        <w:rPr>
          <w:rFonts w:asciiTheme="minorHAnsi" w:hAnsiTheme="minorHAnsi" w:cstheme="minorHAnsi"/>
          <w:bCs/>
          <w:szCs w:val="24"/>
        </w:rPr>
        <w:t>projektová dokumentace jsou součástí této výzvy.</w:t>
      </w:r>
    </w:p>
    <w:p w:rsidR="00667E91" w:rsidRDefault="00E31BBF" w:rsidP="00DE16F6">
      <w:pPr>
        <w:pStyle w:val="Zkladntextodsazen"/>
        <w:spacing w:line="300" w:lineRule="exact"/>
        <w:ind w:left="426" w:firstLine="0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Zadavatel doporučuje uchazečům ověřit si soulad položkového rozpočtu s textovou částí zadávací dokumentace a s výkresovou částí projektové dokumentace a případné rozpory si vyjasnit ještě v průběhu lhůty pro podání nabídek.</w:t>
      </w:r>
      <w:r w:rsidR="00A81C91">
        <w:rPr>
          <w:rFonts w:asciiTheme="minorHAnsi" w:hAnsiTheme="minorHAnsi" w:cstheme="minorHAnsi"/>
          <w:bCs/>
          <w:szCs w:val="24"/>
        </w:rPr>
        <w:t xml:space="preserve"> Je v zájmu uchazeče překontrolovat si výpočty položkového rozpočtu. Za případné chyby nenese zadavatel odpovědnost.</w:t>
      </w:r>
    </w:p>
    <w:p w:rsidR="00667E91" w:rsidRPr="007B7441" w:rsidRDefault="00667E91" w:rsidP="007B2330">
      <w:pPr>
        <w:ind w:left="426" w:hanging="426"/>
        <w:rPr>
          <w:rFonts w:asciiTheme="minorHAnsi" w:hAnsiTheme="minorHAnsi" w:cstheme="minorHAnsi"/>
        </w:rPr>
      </w:pPr>
    </w:p>
    <w:p w:rsidR="00667E91" w:rsidRPr="007B7441" w:rsidRDefault="00667E91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667E91" w:rsidRPr="007B7441" w:rsidRDefault="006761F6" w:rsidP="008D503A">
      <w:pPr>
        <w:widowControl w:val="0"/>
        <w:shd w:val="clear" w:color="auto" w:fill="C6D9F1" w:themeFill="text2" w:themeFillTint="33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8D503A" w:rsidRPr="007B7441">
        <w:rPr>
          <w:rFonts w:asciiTheme="minorHAnsi" w:hAnsiTheme="minorHAnsi" w:cstheme="minorHAnsi"/>
          <w:b/>
          <w:sz w:val="24"/>
          <w:szCs w:val="24"/>
        </w:rPr>
        <w:t>. Identifikační údaje zadavatele</w:t>
      </w:r>
      <w:r w:rsidR="00667E91" w:rsidRPr="007B7441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667E91" w:rsidRPr="007B7441" w:rsidRDefault="00667E91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B7441">
        <w:rPr>
          <w:rFonts w:asciiTheme="minorHAnsi" w:hAnsiTheme="minorHAnsi" w:cstheme="minorHAnsi"/>
          <w:sz w:val="24"/>
          <w:szCs w:val="24"/>
        </w:rPr>
        <w:t>Název:  Úřad práce České republiky</w:t>
      </w:r>
    </w:p>
    <w:p w:rsidR="00667E91" w:rsidRPr="007B7441" w:rsidRDefault="00667E91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B7441">
        <w:rPr>
          <w:rFonts w:asciiTheme="minorHAnsi" w:hAnsiTheme="minorHAnsi" w:cstheme="minorHAnsi"/>
          <w:sz w:val="24"/>
          <w:szCs w:val="24"/>
        </w:rPr>
        <w:t xml:space="preserve">Sídlo:    Karlovo náměstí 1359/1, 128 01 Praha 2, </w:t>
      </w:r>
    </w:p>
    <w:p w:rsidR="00667E91" w:rsidRPr="007B7441" w:rsidRDefault="00667E91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B7441">
        <w:rPr>
          <w:rFonts w:asciiTheme="minorHAnsi" w:hAnsiTheme="minorHAnsi" w:cstheme="minorHAnsi"/>
          <w:sz w:val="24"/>
          <w:szCs w:val="24"/>
        </w:rPr>
        <w:t>IČ:        72496991</w:t>
      </w:r>
    </w:p>
    <w:p w:rsidR="00667E91" w:rsidRPr="007B7441" w:rsidRDefault="007B2330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Organizační jednotka: </w:t>
      </w:r>
      <w:r w:rsidR="00667E91" w:rsidRPr="007B7441">
        <w:rPr>
          <w:rFonts w:asciiTheme="minorHAnsi" w:hAnsiTheme="minorHAnsi" w:cstheme="minorHAnsi"/>
          <w:sz w:val="24"/>
          <w:szCs w:val="24"/>
        </w:rPr>
        <w:t>Krajská pobočka ÚP ČR v </w:t>
      </w:r>
      <w:r w:rsidR="00875E08">
        <w:rPr>
          <w:rFonts w:asciiTheme="minorHAnsi" w:hAnsiTheme="minorHAnsi" w:cstheme="minorHAnsi"/>
          <w:sz w:val="24"/>
          <w:szCs w:val="24"/>
        </w:rPr>
        <w:t>Příbrami</w:t>
      </w:r>
      <w:r w:rsidR="00667E91" w:rsidRPr="007B7441">
        <w:rPr>
          <w:rFonts w:asciiTheme="minorHAnsi" w:hAnsiTheme="minorHAnsi" w:cstheme="minorHAnsi"/>
          <w:sz w:val="24"/>
          <w:szCs w:val="24"/>
        </w:rPr>
        <w:t xml:space="preserve">, kontaktní pracoviště </w:t>
      </w:r>
      <w:r w:rsidR="00875E08">
        <w:rPr>
          <w:rFonts w:asciiTheme="minorHAnsi" w:hAnsiTheme="minorHAnsi" w:cstheme="minorHAnsi"/>
          <w:sz w:val="24"/>
          <w:szCs w:val="24"/>
        </w:rPr>
        <w:t>Kutná Hora</w:t>
      </w:r>
      <w:r w:rsidR="00667E91" w:rsidRPr="007B744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667E91" w:rsidRPr="007B7441" w:rsidRDefault="00667E91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B7441">
        <w:rPr>
          <w:rFonts w:asciiTheme="minorHAnsi" w:hAnsiTheme="minorHAnsi" w:cstheme="minorHAnsi"/>
          <w:sz w:val="24"/>
          <w:szCs w:val="24"/>
        </w:rPr>
        <w:t xml:space="preserve">Za zadavatele jedná: </w:t>
      </w:r>
      <w:r w:rsidR="00875E08">
        <w:rPr>
          <w:rFonts w:asciiTheme="minorHAnsi" w:hAnsiTheme="minorHAnsi" w:cstheme="minorHAnsi"/>
          <w:sz w:val="24"/>
          <w:szCs w:val="24"/>
        </w:rPr>
        <w:t>Ing. Václav Kaše, ředitel</w:t>
      </w:r>
      <w:r w:rsidRPr="007B7441">
        <w:rPr>
          <w:rFonts w:asciiTheme="minorHAnsi" w:hAnsiTheme="minorHAnsi" w:cstheme="minorHAnsi"/>
          <w:sz w:val="24"/>
          <w:szCs w:val="24"/>
        </w:rPr>
        <w:t xml:space="preserve"> kontaktního pracoviště </w:t>
      </w:r>
      <w:r w:rsidR="00875E08">
        <w:rPr>
          <w:rFonts w:asciiTheme="minorHAnsi" w:hAnsiTheme="minorHAnsi" w:cstheme="minorHAnsi"/>
          <w:sz w:val="24"/>
          <w:szCs w:val="24"/>
        </w:rPr>
        <w:t>Kutná Hora</w:t>
      </w:r>
    </w:p>
    <w:p w:rsidR="006E4D28" w:rsidRDefault="006E4D28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DE16F6" w:rsidRDefault="00DE16F6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539D2" w:rsidRDefault="002539D2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D7677D" w:rsidRPr="007B7441" w:rsidRDefault="00D7677D" w:rsidP="00D7677D">
      <w:pPr>
        <w:widowControl w:val="0"/>
        <w:shd w:val="clear" w:color="auto" w:fill="C6D9F1" w:themeFill="text2" w:themeFillTint="33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4. Zadávací dokumentace </w:t>
      </w:r>
    </w:p>
    <w:p w:rsidR="00D7677D" w:rsidRPr="007B7441" w:rsidRDefault="00D7677D" w:rsidP="00D7677D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B7441">
        <w:rPr>
          <w:rFonts w:asciiTheme="minorHAnsi" w:hAnsiTheme="minorHAnsi" w:cstheme="minorHAnsi"/>
          <w:sz w:val="24"/>
          <w:szCs w:val="24"/>
        </w:rPr>
        <w:t xml:space="preserve">Zadávací dokumentace je přílohou </w:t>
      </w:r>
      <w:r w:rsidR="00812E0C">
        <w:rPr>
          <w:rFonts w:asciiTheme="minorHAnsi" w:hAnsiTheme="minorHAnsi" w:cstheme="minorHAnsi"/>
          <w:sz w:val="24"/>
          <w:szCs w:val="24"/>
        </w:rPr>
        <w:t xml:space="preserve">č. 1 </w:t>
      </w:r>
      <w:r w:rsidRPr="007B7441">
        <w:rPr>
          <w:rFonts w:asciiTheme="minorHAnsi" w:hAnsiTheme="minorHAnsi" w:cstheme="minorHAnsi"/>
          <w:sz w:val="24"/>
          <w:szCs w:val="24"/>
        </w:rPr>
        <w:t>této výzvy.</w:t>
      </w:r>
    </w:p>
    <w:p w:rsidR="007B2330" w:rsidRDefault="007B2330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D7677D" w:rsidRDefault="00D7677D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539D2" w:rsidRPr="007B7441" w:rsidRDefault="00D7677D" w:rsidP="002539D2">
      <w:pPr>
        <w:widowControl w:val="0"/>
        <w:shd w:val="clear" w:color="auto" w:fill="C6D9F1" w:themeFill="text2" w:themeFillTint="33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5</w:t>
      </w:r>
      <w:r w:rsidR="002539D2" w:rsidRPr="007B7441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2539D2">
        <w:rPr>
          <w:rFonts w:asciiTheme="minorHAnsi" w:hAnsiTheme="minorHAnsi" w:cstheme="minorHAnsi"/>
          <w:b/>
          <w:sz w:val="24"/>
          <w:szCs w:val="24"/>
        </w:rPr>
        <w:t xml:space="preserve">Doba plnění veřejné zakázky </w:t>
      </w:r>
    </w:p>
    <w:p w:rsidR="002539D2" w:rsidRDefault="002539D2" w:rsidP="002539D2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Předpokláda</w:t>
      </w:r>
      <w:r w:rsidR="006761F6">
        <w:rPr>
          <w:rFonts w:asciiTheme="minorHAnsi" w:hAnsiTheme="minorHAnsi" w:cstheme="minorHAnsi"/>
          <w:sz w:val="24"/>
          <w:szCs w:val="24"/>
        </w:rPr>
        <w:t xml:space="preserve">ný </w:t>
      </w:r>
      <w:r>
        <w:rPr>
          <w:rFonts w:asciiTheme="minorHAnsi" w:hAnsiTheme="minorHAnsi" w:cstheme="minorHAnsi"/>
          <w:sz w:val="24"/>
          <w:szCs w:val="24"/>
        </w:rPr>
        <w:t xml:space="preserve">termín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zahájení – </w:t>
      </w:r>
      <w:r w:rsidR="00640DA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ihned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po podpisu smlouvy</w:t>
      </w:r>
      <w:r w:rsidR="000C367E">
        <w:rPr>
          <w:rFonts w:asciiTheme="minorHAnsi" w:hAnsiTheme="minorHAnsi" w:cstheme="minorHAnsi"/>
          <w:sz w:val="24"/>
          <w:szCs w:val="24"/>
        </w:rPr>
        <w:t xml:space="preserve"> o dílo</w:t>
      </w:r>
    </w:p>
    <w:p w:rsidR="002539D2" w:rsidRDefault="002539D2" w:rsidP="002539D2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Předpokládaný termín ukončení – </w:t>
      </w:r>
      <w:r w:rsidR="000C367E">
        <w:rPr>
          <w:rFonts w:asciiTheme="minorHAnsi" w:hAnsiTheme="minorHAnsi" w:cstheme="minorHAnsi"/>
          <w:sz w:val="24"/>
          <w:szCs w:val="24"/>
        </w:rPr>
        <w:t xml:space="preserve">do </w:t>
      </w:r>
      <w:r w:rsidR="00F9664A">
        <w:rPr>
          <w:rFonts w:asciiTheme="minorHAnsi" w:hAnsiTheme="minorHAnsi" w:cstheme="minorHAnsi"/>
          <w:sz w:val="24"/>
          <w:szCs w:val="24"/>
        </w:rPr>
        <w:t>5</w:t>
      </w:r>
      <w:r w:rsidR="000C367E">
        <w:rPr>
          <w:rFonts w:asciiTheme="minorHAnsi" w:hAnsiTheme="minorHAnsi" w:cstheme="minorHAnsi"/>
          <w:sz w:val="24"/>
          <w:szCs w:val="24"/>
        </w:rPr>
        <w:t xml:space="preserve"> měsíců.</w:t>
      </w:r>
      <w:r w:rsidRPr="00875E08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:rsidR="002539D2" w:rsidRDefault="002539D2" w:rsidP="002539D2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7B2330" w:rsidRDefault="007B2330" w:rsidP="002539D2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539D2" w:rsidRPr="007B7441" w:rsidRDefault="00D7677D" w:rsidP="002539D2">
      <w:pPr>
        <w:widowControl w:val="0"/>
        <w:shd w:val="clear" w:color="auto" w:fill="C6D9F1" w:themeFill="text2" w:themeFillTint="33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6</w:t>
      </w:r>
      <w:r w:rsidR="002539D2" w:rsidRPr="007B7441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2539D2">
        <w:rPr>
          <w:rFonts w:asciiTheme="minorHAnsi" w:hAnsiTheme="minorHAnsi" w:cstheme="minorHAnsi"/>
          <w:b/>
          <w:sz w:val="24"/>
          <w:szCs w:val="24"/>
        </w:rPr>
        <w:t xml:space="preserve">Místo plnění veřejné zakázky </w:t>
      </w:r>
    </w:p>
    <w:p w:rsidR="002539D2" w:rsidRDefault="007B2330" w:rsidP="002539D2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Místem plnění veřejné zakázky je budova Úřadu práce ČR, kontaktního pracoviště </w:t>
      </w:r>
      <w:r w:rsidR="00875E08">
        <w:rPr>
          <w:rFonts w:asciiTheme="minorHAnsi" w:hAnsiTheme="minorHAnsi" w:cstheme="minorHAnsi"/>
          <w:sz w:val="24"/>
          <w:szCs w:val="24"/>
        </w:rPr>
        <w:t>Čáslav,</w:t>
      </w:r>
      <w:r>
        <w:rPr>
          <w:rFonts w:asciiTheme="minorHAnsi" w:hAnsiTheme="minorHAnsi" w:cstheme="minorHAnsi"/>
          <w:sz w:val="24"/>
          <w:szCs w:val="24"/>
        </w:rPr>
        <w:t xml:space="preserve"> krajské pobočky ÚP ČR v </w:t>
      </w:r>
      <w:r w:rsidR="00875E08">
        <w:rPr>
          <w:rFonts w:asciiTheme="minorHAnsi" w:hAnsiTheme="minorHAnsi" w:cstheme="minorHAnsi"/>
          <w:sz w:val="24"/>
          <w:szCs w:val="24"/>
        </w:rPr>
        <w:t>Příbrami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="00D477A7">
        <w:rPr>
          <w:rFonts w:asciiTheme="minorHAnsi" w:hAnsiTheme="minorHAnsi" w:cstheme="minorHAnsi"/>
          <w:sz w:val="24"/>
          <w:szCs w:val="24"/>
        </w:rPr>
        <w:t>N</w:t>
      </w:r>
      <w:r w:rsidR="00875E08">
        <w:rPr>
          <w:rFonts w:asciiTheme="minorHAnsi" w:hAnsiTheme="minorHAnsi" w:cstheme="minorHAnsi"/>
          <w:sz w:val="24"/>
          <w:szCs w:val="24"/>
        </w:rPr>
        <w:t xml:space="preserve">ám. Jana Žižky z Trocnova </w:t>
      </w:r>
      <w:proofErr w:type="gramStart"/>
      <w:r w:rsidR="00875E08">
        <w:rPr>
          <w:rFonts w:asciiTheme="minorHAnsi" w:hAnsiTheme="minorHAnsi" w:cstheme="minorHAnsi"/>
          <w:sz w:val="24"/>
          <w:szCs w:val="24"/>
        </w:rPr>
        <w:t>168,  286 01</w:t>
      </w:r>
      <w:proofErr w:type="gramEnd"/>
      <w:r w:rsidR="00875E08">
        <w:rPr>
          <w:rFonts w:asciiTheme="minorHAnsi" w:hAnsiTheme="minorHAnsi" w:cstheme="minorHAnsi"/>
          <w:sz w:val="24"/>
          <w:szCs w:val="24"/>
        </w:rPr>
        <w:t xml:space="preserve"> Čáslav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CA56FB" w:rsidRDefault="00CA56FB" w:rsidP="00CA56FB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0E409B" w:rsidRPr="007B7441" w:rsidRDefault="000E409B" w:rsidP="00CA56FB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CA56FB" w:rsidRPr="007B7441" w:rsidRDefault="00CA56FB" w:rsidP="00CA56FB">
      <w:pPr>
        <w:widowControl w:val="0"/>
        <w:shd w:val="clear" w:color="auto" w:fill="C6D9F1" w:themeFill="text2" w:themeFillTint="33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7</w:t>
      </w:r>
      <w:r w:rsidRPr="007B7441">
        <w:rPr>
          <w:rFonts w:asciiTheme="minorHAnsi" w:hAnsiTheme="minorHAnsi" w:cstheme="minorHAnsi"/>
          <w:b/>
          <w:sz w:val="24"/>
          <w:szCs w:val="24"/>
        </w:rPr>
        <w:t xml:space="preserve">. </w:t>
      </w:r>
      <w:r>
        <w:rPr>
          <w:rFonts w:asciiTheme="minorHAnsi" w:hAnsiTheme="minorHAnsi" w:cstheme="minorHAnsi"/>
          <w:b/>
          <w:sz w:val="24"/>
          <w:szCs w:val="24"/>
        </w:rPr>
        <w:t>Prohlídka místa plnění</w:t>
      </w:r>
    </w:p>
    <w:p w:rsidR="00CA56FB" w:rsidRPr="007B7441" w:rsidRDefault="00CA56FB" w:rsidP="00CA56FB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Termín prohlídky místa </w:t>
      </w:r>
      <w:r w:rsidR="00280C01">
        <w:rPr>
          <w:rFonts w:asciiTheme="minorHAnsi" w:hAnsiTheme="minorHAnsi" w:cstheme="minorHAnsi"/>
          <w:sz w:val="24"/>
          <w:szCs w:val="24"/>
        </w:rPr>
        <w:t xml:space="preserve">plnění je stanoven na </w:t>
      </w:r>
      <w:proofErr w:type="gramStart"/>
      <w:r w:rsidR="00ED40B6" w:rsidRPr="00D65565">
        <w:rPr>
          <w:rFonts w:asciiTheme="minorHAnsi" w:hAnsiTheme="minorHAnsi" w:cstheme="minorHAnsi"/>
          <w:sz w:val="24"/>
          <w:szCs w:val="24"/>
        </w:rPr>
        <w:t>30</w:t>
      </w:r>
      <w:r w:rsidR="000C367E" w:rsidRPr="00D65565">
        <w:rPr>
          <w:rFonts w:asciiTheme="minorHAnsi" w:hAnsiTheme="minorHAnsi" w:cstheme="minorHAnsi"/>
          <w:sz w:val="24"/>
          <w:szCs w:val="24"/>
        </w:rPr>
        <w:t>.4.</w:t>
      </w:r>
      <w:r w:rsidR="00875E08" w:rsidRPr="00D65565">
        <w:rPr>
          <w:rFonts w:asciiTheme="minorHAnsi" w:hAnsiTheme="minorHAnsi" w:cstheme="minorHAnsi"/>
          <w:sz w:val="24"/>
          <w:szCs w:val="24"/>
        </w:rPr>
        <w:t>2013</w:t>
      </w:r>
      <w:proofErr w:type="gramEnd"/>
      <w:r w:rsidR="00280C01" w:rsidRPr="00D65565">
        <w:rPr>
          <w:rFonts w:asciiTheme="minorHAnsi" w:hAnsiTheme="minorHAnsi" w:cstheme="minorHAnsi"/>
          <w:sz w:val="24"/>
          <w:szCs w:val="24"/>
        </w:rPr>
        <w:t xml:space="preserve"> v 9:00</w:t>
      </w:r>
      <w:r w:rsidRPr="00D65565">
        <w:rPr>
          <w:rFonts w:asciiTheme="minorHAnsi" w:hAnsiTheme="minorHAnsi" w:cstheme="minorHAnsi"/>
          <w:sz w:val="24"/>
          <w:szCs w:val="24"/>
        </w:rPr>
        <w:t xml:space="preserve"> hodin</w:t>
      </w:r>
      <w:r>
        <w:rPr>
          <w:rFonts w:asciiTheme="minorHAnsi" w:hAnsiTheme="minorHAnsi" w:cstheme="minorHAnsi"/>
          <w:sz w:val="24"/>
          <w:szCs w:val="24"/>
        </w:rPr>
        <w:t>, sraz v</w:t>
      </w:r>
      <w:r w:rsidR="00875E08">
        <w:rPr>
          <w:rFonts w:asciiTheme="minorHAnsi" w:hAnsiTheme="minorHAnsi" w:cstheme="minorHAnsi"/>
          <w:sz w:val="24"/>
          <w:szCs w:val="24"/>
        </w:rPr>
        <w:t xml:space="preserve"> přízemí</w:t>
      </w:r>
      <w:r>
        <w:rPr>
          <w:rFonts w:asciiTheme="minorHAnsi" w:hAnsiTheme="minorHAnsi" w:cstheme="minorHAnsi"/>
          <w:sz w:val="24"/>
          <w:szCs w:val="24"/>
        </w:rPr>
        <w:t xml:space="preserve"> budovy Úřadu práce ČR, </w:t>
      </w:r>
      <w:r w:rsidR="00D477A7">
        <w:rPr>
          <w:rFonts w:asciiTheme="minorHAnsi" w:hAnsiTheme="minorHAnsi" w:cstheme="minorHAnsi"/>
          <w:sz w:val="24"/>
          <w:szCs w:val="24"/>
        </w:rPr>
        <w:t>N</w:t>
      </w:r>
      <w:r w:rsidR="00875E08">
        <w:rPr>
          <w:rFonts w:asciiTheme="minorHAnsi" w:hAnsiTheme="minorHAnsi" w:cstheme="minorHAnsi"/>
          <w:sz w:val="24"/>
          <w:szCs w:val="24"/>
        </w:rPr>
        <w:t>ám. Jana</w:t>
      </w:r>
      <w:r w:rsidR="002E6F7E">
        <w:rPr>
          <w:rFonts w:asciiTheme="minorHAnsi" w:hAnsiTheme="minorHAnsi" w:cstheme="minorHAnsi"/>
          <w:sz w:val="24"/>
          <w:szCs w:val="24"/>
        </w:rPr>
        <w:t xml:space="preserve"> </w:t>
      </w:r>
      <w:r w:rsidR="00875E08">
        <w:rPr>
          <w:rFonts w:asciiTheme="minorHAnsi" w:hAnsiTheme="minorHAnsi" w:cstheme="minorHAnsi"/>
          <w:sz w:val="24"/>
          <w:szCs w:val="24"/>
        </w:rPr>
        <w:t>Žižky z</w:t>
      </w:r>
      <w:r w:rsidR="002E6F7E">
        <w:rPr>
          <w:rFonts w:asciiTheme="minorHAnsi" w:hAnsiTheme="minorHAnsi" w:cstheme="minorHAnsi"/>
          <w:sz w:val="24"/>
          <w:szCs w:val="24"/>
        </w:rPr>
        <w:t> </w:t>
      </w:r>
      <w:r w:rsidR="00875E08">
        <w:rPr>
          <w:rFonts w:asciiTheme="minorHAnsi" w:hAnsiTheme="minorHAnsi" w:cstheme="minorHAnsi"/>
          <w:sz w:val="24"/>
          <w:szCs w:val="24"/>
        </w:rPr>
        <w:t>Trocnov</w:t>
      </w:r>
      <w:r w:rsidR="002E6F7E">
        <w:rPr>
          <w:rFonts w:asciiTheme="minorHAnsi" w:hAnsiTheme="minorHAnsi" w:cstheme="minorHAnsi"/>
          <w:sz w:val="24"/>
          <w:szCs w:val="24"/>
        </w:rPr>
        <w:t>a 168, Čáslav</w:t>
      </w:r>
      <w:r>
        <w:rPr>
          <w:rFonts w:asciiTheme="minorHAnsi" w:hAnsiTheme="minorHAnsi" w:cstheme="minorHAnsi"/>
          <w:sz w:val="24"/>
          <w:szCs w:val="24"/>
        </w:rPr>
        <w:t>. Prohlídka místa plnění není povinná.</w:t>
      </w:r>
    </w:p>
    <w:p w:rsidR="002539D2" w:rsidRDefault="002539D2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CA56FB" w:rsidRDefault="00CA56FB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7049C5" w:rsidRPr="007049C5" w:rsidRDefault="000E409B" w:rsidP="006761F6">
      <w:pPr>
        <w:widowControl w:val="0"/>
        <w:shd w:val="clear" w:color="auto" w:fill="C6D9F1" w:themeFill="text2" w:themeFillTint="33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8</w:t>
      </w:r>
      <w:r w:rsidR="008D503A" w:rsidRPr="007B7441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6761F6">
        <w:rPr>
          <w:rFonts w:asciiTheme="minorHAnsi" w:hAnsiTheme="minorHAnsi" w:cstheme="minorHAnsi"/>
          <w:b/>
          <w:sz w:val="24"/>
          <w:szCs w:val="24"/>
        </w:rPr>
        <w:t xml:space="preserve">Hodnocení nabídek </w:t>
      </w:r>
    </w:p>
    <w:p w:rsidR="006761F6" w:rsidRPr="008A00D4" w:rsidRDefault="006761F6" w:rsidP="006761F6">
      <w:pPr>
        <w:spacing w:line="280" w:lineRule="atLeast"/>
        <w:jc w:val="both"/>
        <w:rPr>
          <w:rFonts w:asciiTheme="minorHAnsi" w:hAnsiTheme="minorHAnsi"/>
          <w:color w:val="FF0000"/>
          <w:sz w:val="24"/>
          <w:szCs w:val="24"/>
        </w:rPr>
      </w:pPr>
      <w:r w:rsidRPr="006761F6">
        <w:rPr>
          <w:rFonts w:asciiTheme="minorHAnsi" w:hAnsiTheme="minorHAnsi"/>
          <w:sz w:val="24"/>
          <w:szCs w:val="24"/>
        </w:rPr>
        <w:t xml:space="preserve">Hodnotícím kritériem pro zadání veřejné zakázky je </w:t>
      </w:r>
      <w:r w:rsidRPr="006761F6">
        <w:rPr>
          <w:rFonts w:asciiTheme="minorHAnsi" w:hAnsiTheme="minorHAnsi"/>
          <w:b/>
          <w:sz w:val="24"/>
          <w:szCs w:val="24"/>
        </w:rPr>
        <w:t>nejnižší nabídková cena</w:t>
      </w:r>
      <w:r w:rsidRPr="006761F6">
        <w:rPr>
          <w:rFonts w:asciiTheme="minorHAnsi" w:hAnsiTheme="minorHAnsi"/>
          <w:sz w:val="24"/>
          <w:szCs w:val="24"/>
        </w:rPr>
        <w:t xml:space="preserve"> </w:t>
      </w:r>
      <w:r w:rsidRPr="006761F6">
        <w:rPr>
          <w:rFonts w:asciiTheme="minorHAnsi" w:hAnsiTheme="minorHAnsi"/>
          <w:b/>
          <w:sz w:val="24"/>
          <w:szCs w:val="24"/>
        </w:rPr>
        <w:t>za předmět plnění</w:t>
      </w:r>
      <w:r w:rsidRPr="006761F6">
        <w:rPr>
          <w:rFonts w:asciiTheme="minorHAnsi" w:hAnsiTheme="minorHAnsi"/>
          <w:sz w:val="24"/>
          <w:szCs w:val="24"/>
        </w:rPr>
        <w:t xml:space="preserve"> v </w:t>
      </w:r>
      <w:r w:rsidR="00A81C91">
        <w:rPr>
          <w:rFonts w:asciiTheme="minorHAnsi" w:hAnsiTheme="minorHAnsi"/>
          <w:sz w:val="24"/>
          <w:szCs w:val="24"/>
        </w:rPr>
        <w:t>Kč</w:t>
      </w:r>
      <w:r w:rsidRPr="008A00D4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B80EAA" w:rsidRPr="000C367E">
        <w:rPr>
          <w:rFonts w:asciiTheme="minorHAnsi" w:hAnsiTheme="minorHAnsi"/>
          <w:sz w:val="24"/>
          <w:szCs w:val="24"/>
        </w:rPr>
        <w:t>bez</w:t>
      </w:r>
      <w:r w:rsidRPr="000C367E">
        <w:rPr>
          <w:rFonts w:asciiTheme="minorHAnsi" w:hAnsiTheme="minorHAnsi"/>
          <w:sz w:val="24"/>
          <w:szCs w:val="24"/>
        </w:rPr>
        <w:t xml:space="preserve"> DPH. </w:t>
      </w:r>
      <w:r w:rsidR="00A81C91" w:rsidRPr="000C367E">
        <w:rPr>
          <w:rFonts w:asciiTheme="minorHAnsi" w:hAnsiTheme="minorHAnsi"/>
          <w:sz w:val="24"/>
          <w:szCs w:val="24"/>
        </w:rPr>
        <w:t xml:space="preserve"> </w:t>
      </w:r>
    </w:p>
    <w:p w:rsidR="00553AEC" w:rsidRPr="007B7441" w:rsidRDefault="00553AEC" w:rsidP="00C0285F">
      <w:pPr>
        <w:rPr>
          <w:rFonts w:asciiTheme="minorHAnsi" w:hAnsiTheme="minorHAnsi" w:cstheme="minorHAnsi"/>
          <w:sz w:val="24"/>
          <w:szCs w:val="24"/>
        </w:rPr>
      </w:pPr>
    </w:p>
    <w:p w:rsidR="00C0285F" w:rsidRPr="00D65565" w:rsidRDefault="004360D2" w:rsidP="00C0285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</w:t>
      </w:r>
      <w:r w:rsidR="002E6F7E">
        <w:rPr>
          <w:rFonts w:asciiTheme="minorHAnsi" w:hAnsiTheme="minorHAnsi" w:cstheme="minorHAnsi"/>
          <w:sz w:val="24"/>
          <w:szCs w:val="24"/>
        </w:rPr>
        <w:t xml:space="preserve"> Kutné Hoře </w:t>
      </w:r>
      <w:r>
        <w:rPr>
          <w:rFonts w:asciiTheme="minorHAnsi" w:hAnsiTheme="minorHAnsi" w:cstheme="minorHAnsi"/>
          <w:sz w:val="24"/>
          <w:szCs w:val="24"/>
        </w:rPr>
        <w:t xml:space="preserve"> dne </w:t>
      </w:r>
      <w:proofErr w:type="gramStart"/>
      <w:r w:rsidR="00ED40B6" w:rsidRPr="00D65565">
        <w:rPr>
          <w:rFonts w:asciiTheme="minorHAnsi" w:hAnsiTheme="minorHAnsi" w:cstheme="minorHAnsi"/>
          <w:sz w:val="24"/>
          <w:szCs w:val="24"/>
        </w:rPr>
        <w:t>19</w:t>
      </w:r>
      <w:r w:rsidR="008A00D4" w:rsidRPr="00D65565">
        <w:rPr>
          <w:rFonts w:asciiTheme="minorHAnsi" w:hAnsiTheme="minorHAnsi" w:cstheme="minorHAnsi"/>
          <w:sz w:val="24"/>
          <w:szCs w:val="24"/>
        </w:rPr>
        <w:t>.</w:t>
      </w:r>
      <w:r w:rsidR="00A81C91" w:rsidRPr="00D65565">
        <w:rPr>
          <w:rFonts w:asciiTheme="minorHAnsi" w:hAnsiTheme="minorHAnsi" w:cstheme="minorHAnsi"/>
          <w:sz w:val="24"/>
          <w:szCs w:val="24"/>
        </w:rPr>
        <w:t>4</w:t>
      </w:r>
      <w:r w:rsidR="008A00D4" w:rsidRPr="00D65565">
        <w:rPr>
          <w:rFonts w:asciiTheme="minorHAnsi" w:hAnsiTheme="minorHAnsi" w:cstheme="minorHAnsi"/>
          <w:sz w:val="24"/>
          <w:szCs w:val="24"/>
        </w:rPr>
        <w:t>.2013</w:t>
      </w:r>
      <w:proofErr w:type="gramEnd"/>
    </w:p>
    <w:p w:rsidR="00667E91" w:rsidRPr="007B7441" w:rsidRDefault="00667E91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Theme="minorHAnsi" w:hAnsiTheme="minorHAnsi" w:cstheme="minorHAnsi"/>
          <w:sz w:val="24"/>
          <w:szCs w:val="24"/>
        </w:rPr>
      </w:pPr>
      <w:r w:rsidRPr="007B7441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GoBack"/>
      <w:bookmarkEnd w:id="0"/>
    </w:p>
    <w:p w:rsidR="006E4D28" w:rsidRDefault="006E4D28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Theme="minorHAnsi" w:hAnsiTheme="minorHAnsi" w:cstheme="minorHAnsi"/>
          <w:sz w:val="24"/>
          <w:szCs w:val="24"/>
        </w:rPr>
      </w:pPr>
    </w:p>
    <w:p w:rsidR="00280C01" w:rsidRPr="007B7441" w:rsidRDefault="00280C01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Theme="minorHAnsi" w:hAnsiTheme="minorHAnsi" w:cstheme="minorHAnsi"/>
          <w:sz w:val="24"/>
          <w:szCs w:val="24"/>
        </w:rPr>
      </w:pPr>
    </w:p>
    <w:p w:rsidR="006E4D28" w:rsidRPr="007B7441" w:rsidRDefault="006E4D28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Theme="minorHAnsi" w:hAnsiTheme="minorHAnsi" w:cstheme="minorHAnsi"/>
          <w:sz w:val="24"/>
          <w:szCs w:val="24"/>
        </w:rPr>
      </w:pPr>
    </w:p>
    <w:p w:rsidR="006E4D28" w:rsidRPr="007B7441" w:rsidRDefault="006E4D28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Theme="minorHAnsi" w:hAnsiTheme="minorHAnsi" w:cstheme="minorHAnsi"/>
          <w:sz w:val="24"/>
          <w:szCs w:val="24"/>
        </w:rPr>
      </w:pPr>
    </w:p>
    <w:p w:rsidR="00667E91" w:rsidRPr="007B7441" w:rsidRDefault="007B7441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  <w:t xml:space="preserve">                                                                               </w:t>
      </w:r>
      <w:r w:rsidR="00F62D7F">
        <w:rPr>
          <w:rFonts w:asciiTheme="minorHAnsi" w:hAnsiTheme="minorHAnsi" w:cstheme="minorHAnsi"/>
          <w:sz w:val="24"/>
          <w:szCs w:val="24"/>
        </w:rPr>
        <w:t>Ing. Václav Kaše</w:t>
      </w:r>
    </w:p>
    <w:p w:rsidR="00667E91" w:rsidRPr="007B7441" w:rsidRDefault="00667E91" w:rsidP="00667E91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Theme="minorHAnsi" w:hAnsiTheme="minorHAnsi" w:cstheme="minorHAnsi"/>
          <w:sz w:val="24"/>
          <w:szCs w:val="24"/>
        </w:rPr>
      </w:pPr>
      <w:r w:rsidRPr="007B7441">
        <w:rPr>
          <w:rFonts w:asciiTheme="minorHAnsi" w:hAnsiTheme="minorHAnsi" w:cstheme="minorHAnsi"/>
          <w:sz w:val="24"/>
          <w:szCs w:val="24"/>
        </w:rPr>
        <w:t xml:space="preserve">                                                 </w:t>
      </w:r>
      <w:r w:rsidR="00F62D7F">
        <w:rPr>
          <w:rFonts w:asciiTheme="minorHAnsi" w:hAnsiTheme="minorHAnsi" w:cstheme="minorHAnsi"/>
          <w:sz w:val="24"/>
          <w:szCs w:val="24"/>
        </w:rPr>
        <w:t xml:space="preserve">                        ředitel</w:t>
      </w:r>
      <w:r w:rsidRPr="007B7441">
        <w:rPr>
          <w:rFonts w:asciiTheme="minorHAnsi" w:hAnsiTheme="minorHAnsi" w:cstheme="minorHAnsi"/>
          <w:sz w:val="24"/>
          <w:szCs w:val="24"/>
        </w:rPr>
        <w:t xml:space="preserve"> kontaktního pracoviště </w:t>
      </w:r>
      <w:r w:rsidR="00F62D7F">
        <w:rPr>
          <w:rFonts w:asciiTheme="minorHAnsi" w:hAnsiTheme="minorHAnsi" w:cstheme="minorHAnsi"/>
          <w:sz w:val="24"/>
          <w:szCs w:val="24"/>
        </w:rPr>
        <w:t>Kutná Hora</w:t>
      </w:r>
    </w:p>
    <w:p w:rsidR="000418BD" w:rsidRPr="00D34609" w:rsidRDefault="00667E91" w:rsidP="00D34609">
      <w:pPr>
        <w:widowControl w:val="0"/>
        <w:tabs>
          <w:tab w:val="left" w:pos="0"/>
          <w:tab w:val="left" w:pos="624"/>
          <w:tab w:val="left" w:pos="2835"/>
          <w:tab w:val="left" w:pos="5387"/>
          <w:tab w:val="left" w:pos="8363"/>
          <w:tab w:val="right" w:pos="9900"/>
        </w:tabs>
        <w:rPr>
          <w:rFonts w:asciiTheme="minorHAnsi" w:hAnsiTheme="minorHAnsi" w:cstheme="minorHAnsi"/>
          <w:sz w:val="24"/>
          <w:szCs w:val="24"/>
        </w:rPr>
      </w:pPr>
      <w:r w:rsidRPr="007B7441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</w:t>
      </w:r>
      <w:r w:rsidR="00D34609">
        <w:rPr>
          <w:rFonts w:asciiTheme="minorHAnsi" w:hAnsiTheme="minorHAnsi" w:cstheme="minorHAnsi"/>
          <w:sz w:val="24"/>
          <w:szCs w:val="24"/>
        </w:rPr>
        <w:t xml:space="preserve">    krajské pobočky ÚP ČR v </w:t>
      </w:r>
      <w:r w:rsidR="00F62D7F">
        <w:rPr>
          <w:rFonts w:asciiTheme="minorHAnsi" w:hAnsiTheme="minorHAnsi" w:cstheme="minorHAnsi"/>
          <w:sz w:val="24"/>
          <w:szCs w:val="24"/>
        </w:rPr>
        <w:t>Příbrami</w:t>
      </w:r>
    </w:p>
    <w:p w:rsidR="00280C01" w:rsidRDefault="00280C01">
      <w:pPr>
        <w:rPr>
          <w:rFonts w:asciiTheme="minorHAnsi" w:hAnsiTheme="minorHAnsi" w:cstheme="minorHAnsi"/>
        </w:rPr>
      </w:pPr>
    </w:p>
    <w:p w:rsidR="000418BD" w:rsidRPr="007B7441" w:rsidRDefault="000418BD">
      <w:pPr>
        <w:rPr>
          <w:rFonts w:asciiTheme="minorHAnsi" w:hAnsiTheme="minorHAnsi" w:cstheme="minorHAnsi"/>
          <w:sz w:val="24"/>
          <w:szCs w:val="24"/>
          <w:u w:val="single"/>
        </w:rPr>
      </w:pPr>
      <w:r w:rsidRPr="007B7441">
        <w:rPr>
          <w:rFonts w:asciiTheme="minorHAnsi" w:hAnsiTheme="minorHAnsi" w:cstheme="minorHAnsi"/>
          <w:sz w:val="24"/>
          <w:szCs w:val="24"/>
          <w:u w:val="single"/>
        </w:rPr>
        <w:t>Příloh</w:t>
      </w:r>
      <w:r w:rsidR="00584EAB">
        <w:rPr>
          <w:rFonts w:asciiTheme="minorHAnsi" w:hAnsiTheme="minorHAnsi" w:cstheme="minorHAnsi"/>
          <w:sz w:val="24"/>
          <w:szCs w:val="24"/>
          <w:u w:val="single"/>
        </w:rPr>
        <w:t>a</w:t>
      </w:r>
      <w:r w:rsidRPr="007B7441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:rsidR="000418BD" w:rsidRPr="007B7441" w:rsidRDefault="00812E0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1/ </w:t>
      </w:r>
      <w:r w:rsidR="000418BD" w:rsidRPr="007B7441">
        <w:rPr>
          <w:rFonts w:asciiTheme="minorHAnsi" w:hAnsiTheme="minorHAnsi" w:cstheme="minorHAnsi"/>
          <w:sz w:val="24"/>
          <w:szCs w:val="24"/>
        </w:rPr>
        <w:t>Zadávací dokumentace</w:t>
      </w:r>
    </w:p>
    <w:sectPr w:rsidR="000418BD" w:rsidRPr="007B7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67E" w:rsidRDefault="000C367E" w:rsidP="00667E91">
      <w:r>
        <w:separator/>
      </w:r>
    </w:p>
  </w:endnote>
  <w:endnote w:type="continuationSeparator" w:id="0">
    <w:p w:rsidR="000C367E" w:rsidRDefault="000C367E" w:rsidP="0066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67E" w:rsidRDefault="000C367E" w:rsidP="00667E91">
      <w:r>
        <w:separator/>
      </w:r>
    </w:p>
  </w:footnote>
  <w:footnote w:type="continuationSeparator" w:id="0">
    <w:p w:rsidR="000C367E" w:rsidRDefault="000C367E" w:rsidP="00667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F703AF2"/>
    <w:name w:val="WW8Num3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5"/>
    <w:multiLevelType w:val="multilevel"/>
    <w:tmpl w:val="00000005"/>
    <w:name w:val="WW8Num5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multilevel"/>
    <w:tmpl w:val="00000009"/>
    <w:name w:val="WW8Num9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10"/>
    <w:multiLevelType w:val="multilevel"/>
    <w:tmpl w:val="6B701D84"/>
    <w:name w:val="WW8Num1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79E3ED1"/>
    <w:multiLevelType w:val="hybridMultilevel"/>
    <w:tmpl w:val="1C043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64BFE"/>
    <w:multiLevelType w:val="hybridMultilevel"/>
    <w:tmpl w:val="C0CE2032"/>
    <w:lvl w:ilvl="0" w:tplc="2B187DC8">
      <w:start w:val="6"/>
      <w:numFmt w:val="bullet"/>
      <w:lvlText w:val="-"/>
      <w:lvlJc w:val="left"/>
      <w:pPr>
        <w:ind w:left="1776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6E76648D"/>
    <w:multiLevelType w:val="hybridMultilevel"/>
    <w:tmpl w:val="98FA2C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91"/>
    <w:rsid w:val="00040CE1"/>
    <w:rsid w:val="000418BD"/>
    <w:rsid w:val="000A0B94"/>
    <w:rsid w:val="000A25ED"/>
    <w:rsid w:val="000C367E"/>
    <w:rsid w:val="000E1312"/>
    <w:rsid w:val="000E409B"/>
    <w:rsid w:val="000E6526"/>
    <w:rsid w:val="00177C3E"/>
    <w:rsid w:val="001E38EC"/>
    <w:rsid w:val="00225808"/>
    <w:rsid w:val="0024680E"/>
    <w:rsid w:val="002539D2"/>
    <w:rsid w:val="00265F60"/>
    <w:rsid w:val="00280C01"/>
    <w:rsid w:val="002952BC"/>
    <w:rsid w:val="002A21AC"/>
    <w:rsid w:val="002E6F7E"/>
    <w:rsid w:val="00344CAF"/>
    <w:rsid w:val="003B3FB9"/>
    <w:rsid w:val="003C1C3B"/>
    <w:rsid w:val="003D4F84"/>
    <w:rsid w:val="004360D2"/>
    <w:rsid w:val="004E7783"/>
    <w:rsid w:val="00503A82"/>
    <w:rsid w:val="00533464"/>
    <w:rsid w:val="00544902"/>
    <w:rsid w:val="00546C0A"/>
    <w:rsid w:val="00553AEC"/>
    <w:rsid w:val="00584EAB"/>
    <w:rsid w:val="00593389"/>
    <w:rsid w:val="0063577F"/>
    <w:rsid w:val="00640DA0"/>
    <w:rsid w:val="006628CD"/>
    <w:rsid w:val="00667E91"/>
    <w:rsid w:val="006761F6"/>
    <w:rsid w:val="006B0D82"/>
    <w:rsid w:val="006E4D28"/>
    <w:rsid w:val="007049C5"/>
    <w:rsid w:val="00721554"/>
    <w:rsid w:val="007B2330"/>
    <w:rsid w:val="007B6AA0"/>
    <w:rsid w:val="007B7441"/>
    <w:rsid w:val="00812E0C"/>
    <w:rsid w:val="00875E08"/>
    <w:rsid w:val="008A00D4"/>
    <w:rsid w:val="008C50D1"/>
    <w:rsid w:val="008D503A"/>
    <w:rsid w:val="008D7D26"/>
    <w:rsid w:val="008F06BB"/>
    <w:rsid w:val="00900D48"/>
    <w:rsid w:val="00986ED9"/>
    <w:rsid w:val="009A2BF3"/>
    <w:rsid w:val="009F338C"/>
    <w:rsid w:val="00A16CF5"/>
    <w:rsid w:val="00A1728A"/>
    <w:rsid w:val="00A45145"/>
    <w:rsid w:val="00A81C91"/>
    <w:rsid w:val="00AD3571"/>
    <w:rsid w:val="00B044EB"/>
    <w:rsid w:val="00B14758"/>
    <w:rsid w:val="00B80EAA"/>
    <w:rsid w:val="00C0285F"/>
    <w:rsid w:val="00C53019"/>
    <w:rsid w:val="00CA56FB"/>
    <w:rsid w:val="00CE61B0"/>
    <w:rsid w:val="00CF5DD3"/>
    <w:rsid w:val="00D055D9"/>
    <w:rsid w:val="00D34609"/>
    <w:rsid w:val="00D477A7"/>
    <w:rsid w:val="00D65565"/>
    <w:rsid w:val="00D7677D"/>
    <w:rsid w:val="00DB2B0F"/>
    <w:rsid w:val="00DD136C"/>
    <w:rsid w:val="00DE16F6"/>
    <w:rsid w:val="00E11490"/>
    <w:rsid w:val="00E24F00"/>
    <w:rsid w:val="00E31BBF"/>
    <w:rsid w:val="00E543DF"/>
    <w:rsid w:val="00E73AF0"/>
    <w:rsid w:val="00E74C56"/>
    <w:rsid w:val="00ED40B6"/>
    <w:rsid w:val="00EE32B2"/>
    <w:rsid w:val="00F3228B"/>
    <w:rsid w:val="00F62D7F"/>
    <w:rsid w:val="00F836DE"/>
    <w:rsid w:val="00F9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7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67E91"/>
    <w:pPr>
      <w:keepNext/>
      <w:spacing w:line="264" w:lineRule="auto"/>
      <w:jc w:val="both"/>
      <w:outlineLvl w:val="8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667E91"/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667E91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667E9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67E91"/>
    <w:pPr>
      <w:jc w:val="both"/>
    </w:pPr>
  </w:style>
  <w:style w:type="character" w:customStyle="1" w:styleId="Zkladntext3Char">
    <w:name w:val="Základní text 3 Char"/>
    <w:basedOn w:val="Standardnpsmoodstavce"/>
    <w:link w:val="Zkladntext3"/>
    <w:rsid w:val="00667E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667E91"/>
    <w:pPr>
      <w:ind w:firstLine="709"/>
      <w:jc w:val="both"/>
    </w:pPr>
    <w:rPr>
      <w:rFonts w:ascii="Courier New" w:hAnsi="Courier New" w:cs="Courier New"/>
      <w:sz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667E91"/>
    <w:rPr>
      <w:rFonts w:ascii="Courier New" w:eastAsia="Times New Roman" w:hAnsi="Courier New" w:cs="Courier New"/>
      <w:sz w:val="1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67E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7E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7E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7E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7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E9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E4D28"/>
    <w:pPr>
      <w:ind w:left="708"/>
    </w:pPr>
    <w:rPr>
      <w:rFonts w:ascii="Arial" w:hAnsi="Arial"/>
      <w:lang w:eastAsia="en-US"/>
    </w:rPr>
  </w:style>
  <w:style w:type="character" w:styleId="Hypertextovodkaz">
    <w:name w:val="Hyperlink"/>
    <w:semiHidden/>
    <w:rsid w:val="00986ED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D35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357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35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35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35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7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67E91"/>
    <w:pPr>
      <w:keepNext/>
      <w:spacing w:line="264" w:lineRule="auto"/>
      <w:jc w:val="both"/>
      <w:outlineLvl w:val="8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667E91"/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667E91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667E9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667E91"/>
    <w:pPr>
      <w:jc w:val="both"/>
    </w:pPr>
  </w:style>
  <w:style w:type="character" w:customStyle="1" w:styleId="Zkladntext3Char">
    <w:name w:val="Základní text 3 Char"/>
    <w:basedOn w:val="Standardnpsmoodstavce"/>
    <w:link w:val="Zkladntext3"/>
    <w:rsid w:val="00667E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667E91"/>
    <w:pPr>
      <w:ind w:firstLine="709"/>
      <w:jc w:val="both"/>
    </w:pPr>
    <w:rPr>
      <w:rFonts w:ascii="Courier New" w:hAnsi="Courier New" w:cs="Courier New"/>
      <w:sz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667E91"/>
    <w:rPr>
      <w:rFonts w:ascii="Courier New" w:eastAsia="Times New Roman" w:hAnsi="Courier New" w:cs="Courier New"/>
      <w:sz w:val="1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67E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7E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7E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7E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7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E9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E4D28"/>
    <w:pPr>
      <w:ind w:left="708"/>
    </w:pPr>
    <w:rPr>
      <w:rFonts w:ascii="Arial" w:hAnsi="Arial"/>
      <w:lang w:eastAsia="en-US"/>
    </w:rPr>
  </w:style>
  <w:style w:type="character" w:styleId="Hypertextovodkaz">
    <w:name w:val="Hyperlink"/>
    <w:semiHidden/>
    <w:rsid w:val="00986ED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D35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357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35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35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35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Sedláková Irena Mgr. (BK)</dc:creator>
  <cp:lastModifiedBy>RuzickovaE</cp:lastModifiedBy>
  <cp:revision>7</cp:revision>
  <cp:lastPrinted>2013-04-15T13:07:00Z</cp:lastPrinted>
  <dcterms:created xsi:type="dcterms:W3CDTF">2013-04-10T13:49:00Z</dcterms:created>
  <dcterms:modified xsi:type="dcterms:W3CDTF">2013-04-19T06:35:00Z</dcterms:modified>
</cp:coreProperties>
</file>