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8A4" w:rsidRDefault="00BB48A4" w:rsidP="00667E91"/>
    <w:p w:rsidR="00BB48A4" w:rsidRPr="00475414" w:rsidRDefault="00BB48A4" w:rsidP="00683A38">
      <w:pPr>
        <w:jc w:val="right"/>
        <w:rPr>
          <w:rFonts w:ascii="Calibri" w:hAnsi="Calibri" w:cs="Calibri"/>
          <w:sz w:val="24"/>
          <w:szCs w:val="24"/>
        </w:rPr>
      </w:pPr>
      <w:r w:rsidRPr="00475414">
        <w:rPr>
          <w:rFonts w:ascii="Calibri" w:hAnsi="Calibri" w:cs="Calibri"/>
          <w:sz w:val="24"/>
          <w:szCs w:val="24"/>
        </w:rPr>
        <w:t>Příloha č. 1 Výzvy</w:t>
      </w:r>
    </w:p>
    <w:p w:rsidR="00BB48A4" w:rsidRPr="00683A38" w:rsidRDefault="00BB48A4" w:rsidP="00137F48">
      <w:pPr>
        <w:rPr>
          <w:rFonts w:ascii="Calibri" w:hAnsi="Calibri" w:cs="Calibri"/>
          <w:b/>
          <w:sz w:val="22"/>
          <w:szCs w:val="22"/>
        </w:rPr>
      </w:pPr>
    </w:p>
    <w:p w:rsidR="00BB48A4" w:rsidRPr="00EF6CD5" w:rsidRDefault="00BB48A4" w:rsidP="00475414">
      <w:pPr>
        <w:jc w:val="center"/>
        <w:rPr>
          <w:rFonts w:ascii="Calibri" w:hAnsi="Calibri" w:cs="Calibri"/>
          <w:b/>
          <w:sz w:val="44"/>
          <w:szCs w:val="44"/>
        </w:rPr>
      </w:pPr>
      <w:r w:rsidRPr="00EF6CD5">
        <w:rPr>
          <w:rFonts w:ascii="Calibri" w:hAnsi="Calibri" w:cs="Calibri"/>
          <w:b/>
          <w:sz w:val="44"/>
          <w:szCs w:val="44"/>
        </w:rPr>
        <w:t>Zadávací dokumentace</w:t>
      </w:r>
    </w:p>
    <w:p w:rsidR="00BB48A4" w:rsidRPr="00EF6CD5" w:rsidDel="00C233DA" w:rsidRDefault="00BB48A4" w:rsidP="00C233DA">
      <w:pPr>
        <w:rPr>
          <w:del w:id="0" w:author="Sedláková Irena Mgr. (BK)" w:date="2012-12-14T13:12:00Z"/>
          <w:rFonts w:ascii="Calibri" w:hAnsi="Calibri" w:cs="Calibri"/>
        </w:rPr>
      </w:pPr>
    </w:p>
    <w:p w:rsidR="00BB48A4" w:rsidRPr="00EF6CD5" w:rsidDel="00C233DA" w:rsidRDefault="00BB48A4" w:rsidP="00C233DA">
      <w:pPr>
        <w:rPr>
          <w:del w:id="1" w:author="Sedláková Irena Mgr. (BK)" w:date="2012-12-14T13:17:00Z"/>
          <w:rFonts w:ascii="Calibri" w:hAnsi="Calibri" w:cs="Calibri"/>
        </w:rPr>
      </w:pPr>
    </w:p>
    <w:p w:rsidR="00BB48A4" w:rsidRPr="005F5F94" w:rsidRDefault="00BB48A4" w:rsidP="0031351E">
      <w:pPr>
        <w:pStyle w:val="Zkladntext"/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EF6CD5">
        <w:rPr>
          <w:rFonts w:ascii="Calibri" w:hAnsi="Calibri" w:cs="Calibri"/>
          <w:b/>
          <w:sz w:val="24"/>
          <w:szCs w:val="24"/>
        </w:rPr>
        <w:t xml:space="preserve">pro zpracování nabídky k veřejné zakázce </w:t>
      </w:r>
      <w:r>
        <w:rPr>
          <w:rFonts w:ascii="Calibri" w:hAnsi="Calibri" w:cs="Calibri"/>
          <w:b/>
          <w:sz w:val="24"/>
          <w:szCs w:val="24"/>
        </w:rPr>
        <w:t xml:space="preserve">na stavební práce </w:t>
      </w:r>
      <w:r w:rsidRPr="00EF6CD5">
        <w:rPr>
          <w:rFonts w:ascii="Calibri" w:hAnsi="Calibri" w:cs="Calibri"/>
          <w:b/>
          <w:sz w:val="24"/>
          <w:szCs w:val="24"/>
        </w:rPr>
        <w:t xml:space="preserve">zadávané </w:t>
      </w:r>
      <w:r>
        <w:rPr>
          <w:rFonts w:ascii="Calibri" w:hAnsi="Calibri" w:cs="Calibri"/>
          <w:b/>
          <w:sz w:val="24"/>
          <w:szCs w:val="24"/>
        </w:rPr>
        <w:t xml:space="preserve">dle </w:t>
      </w:r>
      <w:proofErr w:type="spellStart"/>
      <w:r>
        <w:rPr>
          <w:rFonts w:ascii="Calibri" w:hAnsi="Calibri" w:cs="Calibri"/>
          <w:b/>
          <w:sz w:val="24"/>
          <w:szCs w:val="24"/>
        </w:rPr>
        <w:t>ust</w:t>
      </w:r>
      <w:proofErr w:type="spellEnd"/>
      <w:r>
        <w:rPr>
          <w:rFonts w:ascii="Calibri" w:hAnsi="Calibri" w:cs="Calibri"/>
          <w:b/>
          <w:sz w:val="24"/>
          <w:szCs w:val="24"/>
        </w:rPr>
        <w:t xml:space="preserve">. § 18 odst. 5 zákona </w:t>
      </w:r>
      <w:r w:rsidR="0031351E">
        <w:rPr>
          <w:rFonts w:ascii="Calibri" w:hAnsi="Calibri" w:cs="Calibri"/>
          <w:b/>
          <w:sz w:val="24"/>
          <w:szCs w:val="24"/>
        </w:rPr>
        <w:t>č</w:t>
      </w:r>
      <w:r w:rsidR="0031351E" w:rsidRPr="00C233DA">
        <w:rPr>
          <w:rFonts w:ascii="Calibri" w:hAnsi="Calibri" w:cs="Calibri"/>
          <w:b/>
          <w:sz w:val="24"/>
          <w:szCs w:val="24"/>
        </w:rPr>
        <w:t>. 137/2006 Sb., o veřejných zakázkách, ve zněn</w:t>
      </w:r>
      <w:r w:rsidR="008B2E47">
        <w:rPr>
          <w:rFonts w:ascii="Calibri" w:hAnsi="Calibri" w:cs="Calibri"/>
          <w:b/>
          <w:sz w:val="24"/>
          <w:szCs w:val="24"/>
        </w:rPr>
        <w:t xml:space="preserve">í pozdějších předpisů (dále jen </w:t>
      </w:r>
      <w:r w:rsidR="0031351E" w:rsidRPr="00C233DA">
        <w:rPr>
          <w:rFonts w:ascii="Calibri" w:hAnsi="Calibri" w:cs="Calibri"/>
          <w:b/>
          <w:sz w:val="24"/>
          <w:szCs w:val="24"/>
        </w:rPr>
        <w:t>zákon)</w:t>
      </w:r>
      <w:r w:rsidR="0031351E">
        <w:rPr>
          <w:rFonts w:ascii="Calibri" w:hAnsi="Calibri" w:cs="Calibri"/>
          <w:sz w:val="22"/>
        </w:rPr>
        <w:t xml:space="preserve"> </w:t>
      </w:r>
      <w:r w:rsidR="005F5F94" w:rsidRPr="005F5F94">
        <w:rPr>
          <w:rFonts w:ascii="Calibri" w:hAnsi="Calibri" w:cs="Calibri"/>
          <w:b/>
          <w:sz w:val="22"/>
        </w:rPr>
        <w:t>s názvem</w:t>
      </w:r>
    </w:p>
    <w:p w:rsidR="00BB48A4" w:rsidRDefault="00BB48A4" w:rsidP="00284492">
      <w:pPr>
        <w:rPr>
          <w:rFonts w:ascii="Calibri" w:hAnsi="Calibri" w:cs="Calibri"/>
          <w:b/>
          <w:sz w:val="36"/>
          <w:szCs w:val="36"/>
        </w:rPr>
      </w:pPr>
    </w:p>
    <w:p w:rsidR="00BB48A4" w:rsidRPr="00721804" w:rsidRDefault="00BB48A4" w:rsidP="00475414">
      <w:pPr>
        <w:keepNext/>
        <w:jc w:val="center"/>
        <w:outlineLvl w:val="0"/>
        <w:rPr>
          <w:rFonts w:ascii="Calibri" w:hAnsi="Calibri" w:cs="Calibri"/>
          <w:b/>
          <w:bCs/>
          <w:color w:val="000000"/>
          <w:sz w:val="36"/>
          <w:szCs w:val="36"/>
        </w:rPr>
      </w:pPr>
      <w:r w:rsidRPr="00721804">
        <w:rPr>
          <w:rFonts w:ascii="Calibri" w:hAnsi="Calibri" w:cs="Calibri"/>
          <w:b/>
          <w:sz w:val="36"/>
          <w:szCs w:val="36"/>
        </w:rPr>
        <w:t xml:space="preserve"> </w:t>
      </w:r>
      <w:r w:rsidRPr="00721804">
        <w:rPr>
          <w:rFonts w:ascii="Calibri" w:hAnsi="Calibri" w:cs="Calibri"/>
          <w:b/>
          <w:bCs/>
          <w:color w:val="000000"/>
          <w:sz w:val="36"/>
          <w:szCs w:val="36"/>
        </w:rPr>
        <w:t xml:space="preserve">„ÚP ČR – </w:t>
      </w:r>
      <w:r w:rsidR="00C94D43" w:rsidRPr="00721804">
        <w:rPr>
          <w:rFonts w:ascii="Calibri" w:hAnsi="Calibri" w:cs="Calibri"/>
          <w:b/>
          <w:bCs/>
          <w:color w:val="000000"/>
          <w:sz w:val="36"/>
          <w:szCs w:val="36"/>
        </w:rPr>
        <w:t>Čáslav</w:t>
      </w:r>
      <w:r w:rsidRPr="00721804">
        <w:rPr>
          <w:rFonts w:ascii="Calibri" w:hAnsi="Calibri" w:cs="Calibri"/>
          <w:b/>
          <w:bCs/>
          <w:color w:val="000000"/>
          <w:sz w:val="36"/>
          <w:szCs w:val="36"/>
        </w:rPr>
        <w:t xml:space="preserve"> – </w:t>
      </w:r>
      <w:r w:rsidR="00C94D43" w:rsidRPr="00721804">
        <w:rPr>
          <w:rFonts w:ascii="Calibri" w:hAnsi="Calibri" w:cs="Calibri"/>
          <w:b/>
          <w:bCs/>
          <w:color w:val="000000"/>
          <w:sz w:val="36"/>
          <w:szCs w:val="36"/>
        </w:rPr>
        <w:t>sloučení pracovišť</w:t>
      </w:r>
      <w:r w:rsidRPr="00721804">
        <w:rPr>
          <w:rFonts w:ascii="Calibri" w:hAnsi="Calibri" w:cs="Calibri"/>
          <w:b/>
          <w:bCs/>
          <w:color w:val="000000"/>
          <w:sz w:val="36"/>
          <w:szCs w:val="36"/>
        </w:rPr>
        <w:t xml:space="preserve">“ </w:t>
      </w:r>
    </w:p>
    <w:p w:rsidR="00721804" w:rsidRPr="00C94D43" w:rsidRDefault="00721804" w:rsidP="00475414">
      <w:pPr>
        <w:keepNext/>
        <w:jc w:val="center"/>
        <w:outlineLvl w:val="0"/>
        <w:rPr>
          <w:rFonts w:ascii="Calibri" w:hAnsi="Calibri" w:cs="Calibri"/>
          <w:b/>
          <w:bCs/>
          <w:color w:val="000000"/>
          <w:sz w:val="24"/>
          <w:szCs w:val="24"/>
        </w:rPr>
      </w:pPr>
    </w:p>
    <w:p w:rsidR="00BB48A4" w:rsidRPr="00EF6CD5" w:rsidRDefault="00BB48A4" w:rsidP="00475414">
      <w:pPr>
        <w:keepNext/>
        <w:jc w:val="center"/>
        <w:outlineLvl w:val="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 č. SMVS 113V</w:t>
      </w:r>
      <w:r w:rsidR="00C94D43">
        <w:rPr>
          <w:rFonts w:ascii="Calibri" w:hAnsi="Calibri" w:cs="Calibri"/>
          <w:color w:val="000000"/>
          <w:sz w:val="24"/>
          <w:szCs w:val="24"/>
        </w:rPr>
        <w:t>032004104</w:t>
      </w:r>
    </w:p>
    <w:p w:rsidR="00BB48A4" w:rsidRPr="00EF6CD5" w:rsidRDefault="00BB48A4" w:rsidP="00475414">
      <w:pPr>
        <w:jc w:val="center"/>
        <w:rPr>
          <w:rFonts w:ascii="Calibri" w:hAnsi="Calibri" w:cs="Calibri"/>
          <w:b/>
          <w:sz w:val="28"/>
          <w:szCs w:val="44"/>
        </w:rPr>
      </w:pPr>
    </w:p>
    <w:p w:rsidR="00BB48A4" w:rsidRPr="00EF6CD5" w:rsidRDefault="00BB48A4" w:rsidP="00475414">
      <w:pPr>
        <w:rPr>
          <w:rFonts w:ascii="Calibri" w:hAnsi="Calibri" w:cs="Calibri"/>
        </w:rPr>
      </w:pPr>
    </w:p>
    <w:p w:rsidR="00BB48A4" w:rsidRPr="00EF6CD5" w:rsidRDefault="00BB48A4" w:rsidP="00475414">
      <w:pPr>
        <w:rPr>
          <w:rFonts w:ascii="Calibri" w:hAnsi="Calibri" w:cs="Calibri"/>
        </w:rPr>
      </w:pPr>
    </w:p>
    <w:p w:rsidR="00BB48A4" w:rsidRPr="007834EF" w:rsidRDefault="00BB48A4" w:rsidP="007834EF">
      <w:pPr>
        <w:numPr>
          <w:ilvl w:val="0"/>
          <w:numId w:val="1"/>
        </w:numPr>
        <w:shd w:val="clear" w:color="auto" w:fill="C6D9F1"/>
        <w:ind w:left="426" w:hanging="426"/>
        <w:rPr>
          <w:rFonts w:ascii="Calibri" w:hAnsi="Calibri" w:cs="Calibri"/>
          <w:b/>
          <w:sz w:val="24"/>
          <w:szCs w:val="24"/>
        </w:rPr>
      </w:pPr>
      <w:r w:rsidRPr="007834EF">
        <w:rPr>
          <w:rFonts w:ascii="Calibri" w:hAnsi="Calibri" w:cs="Calibri"/>
          <w:b/>
          <w:sz w:val="24"/>
          <w:szCs w:val="24"/>
        </w:rPr>
        <w:t xml:space="preserve">Identifikace zadavatele </w:t>
      </w:r>
    </w:p>
    <w:p w:rsidR="00BB48A4" w:rsidRPr="00EF6CD5" w:rsidRDefault="00BB48A4" w:rsidP="00475414">
      <w:pPr>
        <w:rPr>
          <w:rFonts w:ascii="Calibri" w:hAnsi="Calibri" w:cs="Calibri"/>
          <w:b/>
          <w:sz w:val="24"/>
          <w:szCs w:val="24"/>
          <w:u w:val="single"/>
        </w:rPr>
      </w:pPr>
    </w:p>
    <w:p w:rsidR="00BB48A4" w:rsidRPr="0014617E" w:rsidRDefault="00BB48A4" w:rsidP="00137F48">
      <w:pPr>
        <w:tabs>
          <w:tab w:val="left" w:pos="2127"/>
        </w:tabs>
        <w:spacing w:line="240" w:lineRule="atLeast"/>
        <w:jc w:val="both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Název: </w:t>
      </w:r>
      <w:r>
        <w:rPr>
          <w:rFonts w:ascii="Calibri" w:hAnsi="Calibri" w:cs="Calibri"/>
          <w:sz w:val="24"/>
          <w:szCs w:val="24"/>
        </w:rPr>
        <w:tab/>
        <w:t>ČR</w:t>
      </w:r>
      <w:r w:rsidRPr="0014617E">
        <w:rPr>
          <w:rFonts w:ascii="Calibri" w:hAnsi="Calibri" w:cs="Calibri"/>
          <w:sz w:val="24"/>
          <w:szCs w:val="24"/>
        </w:rPr>
        <w:t xml:space="preserve"> - Úřad práce České republiky</w:t>
      </w:r>
    </w:p>
    <w:p w:rsidR="00BB48A4" w:rsidRDefault="00BB48A4" w:rsidP="00137F48">
      <w:pPr>
        <w:tabs>
          <w:tab w:val="left" w:pos="2127"/>
        </w:tabs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Sídlo:</w:t>
      </w:r>
      <w:r>
        <w:rPr>
          <w:rFonts w:ascii="Calibri" w:hAnsi="Calibri" w:cs="Calibri"/>
          <w:sz w:val="24"/>
          <w:szCs w:val="24"/>
        </w:rPr>
        <w:tab/>
      </w:r>
      <w:r w:rsidRPr="0014617E">
        <w:rPr>
          <w:rFonts w:ascii="Calibri" w:hAnsi="Calibri" w:cs="Calibri"/>
          <w:sz w:val="24"/>
          <w:szCs w:val="24"/>
        </w:rPr>
        <w:t>Karlovo ná</w:t>
      </w:r>
      <w:r>
        <w:rPr>
          <w:rFonts w:ascii="Calibri" w:hAnsi="Calibri" w:cs="Calibri"/>
          <w:sz w:val="24"/>
          <w:szCs w:val="24"/>
        </w:rPr>
        <w:t xml:space="preserve">městí 1359/1, 128 01 Praha 2 </w:t>
      </w:r>
    </w:p>
    <w:p w:rsidR="00BB48A4" w:rsidRPr="0014617E" w:rsidRDefault="00BB48A4" w:rsidP="00137F48">
      <w:pPr>
        <w:tabs>
          <w:tab w:val="left" w:pos="2127"/>
        </w:tabs>
        <w:spacing w:line="240" w:lineRule="atLeast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IČ:</w:t>
      </w:r>
      <w:r>
        <w:rPr>
          <w:rFonts w:ascii="Calibri" w:hAnsi="Calibri" w:cs="Calibri"/>
          <w:sz w:val="24"/>
          <w:szCs w:val="24"/>
        </w:rPr>
        <w:tab/>
      </w:r>
      <w:r w:rsidRPr="0014617E">
        <w:rPr>
          <w:rFonts w:ascii="Calibri" w:hAnsi="Calibri" w:cs="Calibri"/>
          <w:sz w:val="24"/>
          <w:szCs w:val="24"/>
        </w:rPr>
        <w:t>724 96 991</w:t>
      </w:r>
    </w:p>
    <w:p w:rsidR="00BB48A4" w:rsidRDefault="00BB48A4" w:rsidP="00137F48">
      <w:pPr>
        <w:tabs>
          <w:tab w:val="left" w:pos="2127"/>
        </w:tabs>
        <w:ind w:left="2836" w:hanging="2836"/>
        <w:jc w:val="both"/>
        <w:rPr>
          <w:rFonts w:ascii="Calibri" w:hAnsi="Calibri" w:cs="Calibri"/>
          <w:sz w:val="24"/>
          <w:szCs w:val="24"/>
        </w:rPr>
      </w:pPr>
      <w:proofErr w:type="spellStart"/>
      <w:r>
        <w:rPr>
          <w:rFonts w:ascii="Calibri" w:hAnsi="Calibri" w:cs="Calibri"/>
          <w:sz w:val="24"/>
          <w:szCs w:val="24"/>
        </w:rPr>
        <w:t>Org</w:t>
      </w:r>
      <w:proofErr w:type="spellEnd"/>
      <w:r>
        <w:rPr>
          <w:rFonts w:ascii="Calibri" w:hAnsi="Calibri" w:cs="Calibri"/>
          <w:sz w:val="24"/>
          <w:szCs w:val="24"/>
        </w:rPr>
        <w:t xml:space="preserve">. jednotka: </w:t>
      </w:r>
      <w:r>
        <w:rPr>
          <w:rFonts w:ascii="Calibri" w:hAnsi="Calibri" w:cs="Calibri"/>
          <w:sz w:val="24"/>
          <w:szCs w:val="24"/>
        </w:rPr>
        <w:tab/>
      </w:r>
      <w:r w:rsidRPr="0014617E">
        <w:rPr>
          <w:rFonts w:ascii="Calibri" w:hAnsi="Calibri" w:cs="Calibri"/>
          <w:sz w:val="24"/>
          <w:szCs w:val="24"/>
        </w:rPr>
        <w:t>Krajská pobočka v</w:t>
      </w:r>
      <w:r>
        <w:rPr>
          <w:rFonts w:ascii="Calibri" w:hAnsi="Calibri" w:cs="Calibri"/>
          <w:sz w:val="24"/>
          <w:szCs w:val="24"/>
        </w:rPr>
        <w:t> </w:t>
      </w:r>
      <w:r w:rsidR="00C94D43">
        <w:rPr>
          <w:rFonts w:ascii="Calibri" w:hAnsi="Calibri" w:cs="Calibri"/>
          <w:sz w:val="24"/>
          <w:szCs w:val="24"/>
        </w:rPr>
        <w:t>Příbrami</w:t>
      </w:r>
      <w:r>
        <w:rPr>
          <w:rFonts w:ascii="Calibri" w:hAnsi="Calibri" w:cs="Calibri"/>
          <w:sz w:val="24"/>
          <w:szCs w:val="24"/>
        </w:rPr>
        <w:t xml:space="preserve">, kontaktní pracoviště </w:t>
      </w:r>
      <w:r w:rsidR="00C94D43">
        <w:rPr>
          <w:rFonts w:ascii="Calibri" w:hAnsi="Calibri" w:cs="Calibri"/>
          <w:sz w:val="24"/>
          <w:szCs w:val="24"/>
        </w:rPr>
        <w:t>Kutná Hora</w:t>
      </w:r>
    </w:p>
    <w:p w:rsidR="00BB48A4" w:rsidRDefault="00BB48A4" w:rsidP="004227FD">
      <w:pPr>
        <w:ind w:left="2836" w:hanging="283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Za zadavatele jedná:  </w:t>
      </w:r>
      <w:r w:rsidR="00C94D43">
        <w:rPr>
          <w:rFonts w:ascii="Calibri" w:hAnsi="Calibri" w:cs="Calibri"/>
          <w:sz w:val="24"/>
          <w:szCs w:val="24"/>
        </w:rPr>
        <w:t>Ing. Václav Kaše</w:t>
      </w:r>
      <w:r>
        <w:rPr>
          <w:rFonts w:ascii="Calibri" w:hAnsi="Calibri" w:cs="Calibri"/>
          <w:sz w:val="24"/>
          <w:szCs w:val="24"/>
        </w:rPr>
        <w:t xml:space="preserve">, </w:t>
      </w:r>
      <w:r w:rsidRPr="0014617E">
        <w:rPr>
          <w:rFonts w:ascii="Calibri" w:hAnsi="Calibri" w:cs="Calibri"/>
          <w:sz w:val="24"/>
          <w:szCs w:val="24"/>
        </w:rPr>
        <w:t>ředitel</w:t>
      </w:r>
      <w:r>
        <w:rPr>
          <w:rFonts w:ascii="Calibri" w:hAnsi="Calibri" w:cs="Calibri"/>
          <w:sz w:val="24"/>
          <w:szCs w:val="24"/>
        </w:rPr>
        <w:t xml:space="preserve"> kontaktní</w:t>
      </w:r>
      <w:r w:rsidR="00D76E91">
        <w:rPr>
          <w:rFonts w:ascii="Calibri" w:hAnsi="Calibri" w:cs="Calibri"/>
          <w:sz w:val="24"/>
          <w:szCs w:val="24"/>
        </w:rPr>
        <w:t>ho</w:t>
      </w:r>
      <w:r>
        <w:rPr>
          <w:rFonts w:ascii="Calibri" w:hAnsi="Calibri" w:cs="Calibri"/>
          <w:sz w:val="24"/>
          <w:szCs w:val="24"/>
        </w:rPr>
        <w:t xml:space="preserve"> pracoviště </w:t>
      </w:r>
      <w:r w:rsidR="00C94D43">
        <w:rPr>
          <w:rFonts w:ascii="Calibri" w:hAnsi="Calibri" w:cs="Calibri"/>
          <w:sz w:val="24"/>
          <w:szCs w:val="24"/>
        </w:rPr>
        <w:t>Kutná Hora</w:t>
      </w:r>
      <w:r w:rsidRPr="0014617E">
        <w:rPr>
          <w:rFonts w:ascii="Calibri" w:hAnsi="Calibri" w:cs="Calibri"/>
          <w:sz w:val="24"/>
          <w:szCs w:val="24"/>
        </w:rPr>
        <w:t xml:space="preserve">, </w:t>
      </w:r>
    </w:p>
    <w:p w:rsidR="00BB48A4" w:rsidRPr="0014617E" w:rsidRDefault="00BB48A4" w:rsidP="004227FD">
      <w:pPr>
        <w:ind w:left="2836" w:hanging="283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                         </w:t>
      </w:r>
      <w:r w:rsidRPr="0014617E">
        <w:rPr>
          <w:rFonts w:ascii="Calibri" w:hAnsi="Calibri" w:cs="Calibri"/>
          <w:sz w:val="24"/>
          <w:szCs w:val="24"/>
        </w:rPr>
        <w:t>na základě pověření generální</w:t>
      </w:r>
      <w:r>
        <w:rPr>
          <w:rFonts w:ascii="Calibri" w:hAnsi="Calibri" w:cs="Calibri"/>
          <w:sz w:val="24"/>
          <w:szCs w:val="24"/>
        </w:rPr>
        <w:t>ho</w:t>
      </w:r>
      <w:r w:rsidRPr="0014617E">
        <w:rPr>
          <w:rFonts w:ascii="Calibri" w:hAnsi="Calibri" w:cs="Calibri"/>
          <w:sz w:val="24"/>
          <w:szCs w:val="24"/>
        </w:rPr>
        <w:t xml:space="preserve"> ředitel</w:t>
      </w:r>
      <w:r>
        <w:rPr>
          <w:rFonts w:ascii="Calibri" w:hAnsi="Calibri" w:cs="Calibri"/>
          <w:sz w:val="24"/>
          <w:szCs w:val="24"/>
        </w:rPr>
        <w:t xml:space="preserve">e ÚP ČR ze dne </w:t>
      </w:r>
      <w:proofErr w:type="gramStart"/>
      <w:r w:rsidR="00E379CF">
        <w:rPr>
          <w:rFonts w:ascii="Calibri" w:hAnsi="Calibri" w:cs="Calibri"/>
          <w:sz w:val="24"/>
          <w:szCs w:val="24"/>
        </w:rPr>
        <w:t>15.5.</w:t>
      </w:r>
      <w:r w:rsidR="00C94D43">
        <w:rPr>
          <w:rFonts w:ascii="Calibri" w:hAnsi="Calibri" w:cs="Calibri"/>
          <w:sz w:val="24"/>
          <w:szCs w:val="24"/>
        </w:rPr>
        <w:t>2012</w:t>
      </w:r>
      <w:proofErr w:type="gramEnd"/>
    </w:p>
    <w:p w:rsidR="00BB48A4" w:rsidRPr="0014617E" w:rsidRDefault="00BB48A4" w:rsidP="00475414">
      <w:pPr>
        <w:ind w:hanging="1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Kontaktní osoba:        </w:t>
      </w:r>
      <w:r w:rsidR="00721804">
        <w:rPr>
          <w:rFonts w:ascii="Calibri" w:hAnsi="Calibri" w:cs="Calibri"/>
          <w:sz w:val="24"/>
          <w:szCs w:val="24"/>
        </w:rPr>
        <w:t>Miroslava Jelínková</w:t>
      </w:r>
      <w:r w:rsidR="00206249">
        <w:rPr>
          <w:rFonts w:ascii="Calibri" w:hAnsi="Calibri" w:cs="Calibri"/>
          <w:sz w:val="24"/>
          <w:szCs w:val="24"/>
        </w:rPr>
        <w:t xml:space="preserve">, 950 131 </w:t>
      </w:r>
      <w:r w:rsidR="00721804">
        <w:rPr>
          <w:rFonts w:ascii="Calibri" w:hAnsi="Calibri" w:cs="Calibri"/>
          <w:sz w:val="24"/>
          <w:szCs w:val="24"/>
        </w:rPr>
        <w:t>235</w:t>
      </w:r>
      <w:r w:rsidR="00BA1445">
        <w:rPr>
          <w:rFonts w:ascii="Calibri" w:hAnsi="Calibri" w:cs="Calibri"/>
          <w:sz w:val="24"/>
          <w:szCs w:val="24"/>
        </w:rPr>
        <w:t xml:space="preserve">, </w:t>
      </w:r>
      <w:r w:rsidR="00721804">
        <w:rPr>
          <w:rFonts w:ascii="Calibri" w:hAnsi="Calibri" w:cs="Calibri"/>
          <w:sz w:val="24"/>
          <w:szCs w:val="24"/>
        </w:rPr>
        <w:t>Miroslava.jelinkova</w:t>
      </w:r>
      <w:r w:rsidR="00BA1445">
        <w:rPr>
          <w:rFonts w:ascii="Calibri" w:hAnsi="Calibri" w:cs="Calibri"/>
          <w:sz w:val="24"/>
          <w:szCs w:val="24"/>
        </w:rPr>
        <w:t>@</w:t>
      </w:r>
      <w:r w:rsidR="00206249">
        <w:rPr>
          <w:rFonts w:ascii="Calibri" w:hAnsi="Calibri" w:cs="Calibri"/>
          <w:sz w:val="24"/>
          <w:szCs w:val="24"/>
        </w:rPr>
        <w:t>kh</w:t>
      </w:r>
      <w:r w:rsidR="00BA1445">
        <w:rPr>
          <w:rFonts w:ascii="Calibri" w:hAnsi="Calibri" w:cs="Calibri"/>
          <w:sz w:val="24"/>
          <w:szCs w:val="24"/>
        </w:rPr>
        <w:t>.mpsv.cz</w:t>
      </w:r>
    </w:p>
    <w:p w:rsidR="00BB48A4" w:rsidRPr="00EF6CD5" w:rsidRDefault="00BB48A4" w:rsidP="00475414">
      <w:pPr>
        <w:rPr>
          <w:rFonts w:ascii="Calibri" w:hAnsi="Calibri" w:cs="Calibri"/>
          <w:b/>
          <w:sz w:val="24"/>
          <w:szCs w:val="24"/>
          <w:u w:val="single"/>
        </w:rPr>
      </w:pPr>
    </w:p>
    <w:p w:rsidR="00BB48A4" w:rsidRDefault="00BB48A4" w:rsidP="00475414">
      <w:pPr>
        <w:rPr>
          <w:rFonts w:ascii="Calibri" w:hAnsi="Calibri" w:cs="Calibri"/>
          <w:b/>
          <w:sz w:val="24"/>
          <w:szCs w:val="24"/>
          <w:u w:val="single"/>
        </w:rPr>
      </w:pPr>
    </w:p>
    <w:p w:rsidR="00BB48A4" w:rsidRPr="00EF6CD5" w:rsidRDefault="00BB48A4" w:rsidP="00475414">
      <w:pPr>
        <w:rPr>
          <w:rFonts w:ascii="Calibri" w:hAnsi="Calibri" w:cs="Calibri"/>
          <w:b/>
          <w:sz w:val="24"/>
          <w:szCs w:val="24"/>
          <w:u w:val="single"/>
        </w:rPr>
      </w:pPr>
    </w:p>
    <w:p w:rsidR="00BB48A4" w:rsidRPr="007834EF" w:rsidRDefault="00BB48A4" w:rsidP="007834EF">
      <w:pPr>
        <w:numPr>
          <w:ilvl w:val="0"/>
          <w:numId w:val="1"/>
        </w:numPr>
        <w:shd w:val="clear" w:color="auto" w:fill="C6D9F1"/>
        <w:ind w:left="426" w:hanging="426"/>
        <w:rPr>
          <w:rFonts w:ascii="Calibri" w:hAnsi="Calibri" w:cs="Calibri"/>
          <w:b/>
          <w:sz w:val="24"/>
          <w:szCs w:val="24"/>
        </w:rPr>
      </w:pPr>
      <w:r w:rsidRPr="007834EF">
        <w:rPr>
          <w:rFonts w:ascii="Calibri" w:hAnsi="Calibri" w:cs="Calibri"/>
          <w:b/>
          <w:sz w:val="24"/>
          <w:szCs w:val="24"/>
        </w:rPr>
        <w:t>Identifikace veřejné zakázky</w:t>
      </w:r>
    </w:p>
    <w:p w:rsidR="00BB48A4" w:rsidRPr="00EF6CD5" w:rsidRDefault="00BB48A4" w:rsidP="00475414">
      <w:pPr>
        <w:ind w:left="720"/>
        <w:rPr>
          <w:rFonts w:ascii="Calibri" w:hAnsi="Calibri" w:cs="Calibri"/>
          <w:b/>
          <w:sz w:val="24"/>
          <w:szCs w:val="24"/>
          <w:u w:val="single"/>
        </w:rPr>
      </w:pPr>
    </w:p>
    <w:p w:rsidR="00BB48A4" w:rsidRDefault="00BB48A4" w:rsidP="00475414">
      <w:pPr>
        <w:spacing w:line="240" w:lineRule="atLeast"/>
        <w:jc w:val="both"/>
        <w:rPr>
          <w:rFonts w:ascii="Calibri" w:hAnsi="Calibri" w:cs="Calibri"/>
          <w:sz w:val="24"/>
          <w:szCs w:val="24"/>
        </w:rPr>
      </w:pPr>
      <w:r w:rsidRPr="00EF6CD5">
        <w:rPr>
          <w:rFonts w:ascii="Calibri" w:hAnsi="Calibri" w:cs="Calibri"/>
          <w:sz w:val="24"/>
          <w:szCs w:val="24"/>
        </w:rPr>
        <w:t>Ve</w:t>
      </w:r>
      <w:r>
        <w:rPr>
          <w:rFonts w:ascii="Calibri" w:hAnsi="Calibri" w:cs="Calibri"/>
          <w:sz w:val="24"/>
          <w:szCs w:val="24"/>
        </w:rPr>
        <w:t xml:space="preserve">řejná zakázka </w:t>
      </w:r>
      <w:r w:rsidR="00721804">
        <w:rPr>
          <w:rFonts w:ascii="Calibri" w:hAnsi="Calibri" w:cs="Calibri"/>
          <w:sz w:val="24"/>
          <w:szCs w:val="24"/>
        </w:rPr>
        <w:t xml:space="preserve">na </w:t>
      </w:r>
      <w:r w:rsidR="005F5F94" w:rsidRPr="00552D4C">
        <w:rPr>
          <w:rFonts w:ascii="Calibri" w:hAnsi="Calibri" w:cs="Calibri"/>
          <w:sz w:val="24"/>
          <w:szCs w:val="24"/>
        </w:rPr>
        <w:t xml:space="preserve">stavební úpravy přízemí domu </w:t>
      </w:r>
      <w:proofErr w:type="gramStart"/>
      <w:r w:rsidR="005F5F94" w:rsidRPr="00552D4C">
        <w:rPr>
          <w:rFonts w:ascii="Calibri" w:hAnsi="Calibri" w:cs="Calibri"/>
          <w:sz w:val="24"/>
          <w:szCs w:val="24"/>
        </w:rPr>
        <w:t>č.p.</w:t>
      </w:r>
      <w:proofErr w:type="gramEnd"/>
      <w:r w:rsidR="005F5F94" w:rsidRPr="00552D4C">
        <w:rPr>
          <w:rFonts w:ascii="Calibri" w:hAnsi="Calibri" w:cs="Calibri"/>
          <w:sz w:val="24"/>
          <w:szCs w:val="24"/>
        </w:rPr>
        <w:t xml:space="preserve"> 168</w:t>
      </w:r>
      <w:r w:rsidR="00552D4C" w:rsidRPr="00552D4C">
        <w:rPr>
          <w:rFonts w:ascii="Calibri" w:hAnsi="Calibri" w:cs="Calibri"/>
          <w:sz w:val="24"/>
          <w:szCs w:val="24"/>
        </w:rPr>
        <w:t xml:space="preserve">, </w:t>
      </w:r>
      <w:r w:rsidR="00523469">
        <w:rPr>
          <w:rFonts w:ascii="Calibri" w:hAnsi="Calibri" w:cs="Calibri"/>
          <w:sz w:val="24"/>
          <w:szCs w:val="24"/>
        </w:rPr>
        <w:t>N</w:t>
      </w:r>
      <w:r w:rsidR="00552D4C" w:rsidRPr="00552D4C">
        <w:rPr>
          <w:rFonts w:ascii="Calibri" w:hAnsi="Calibri" w:cs="Calibri"/>
          <w:sz w:val="24"/>
          <w:szCs w:val="24"/>
        </w:rPr>
        <w:t xml:space="preserve">ám. Jana Žižky z Trocnova </w:t>
      </w:r>
      <w:r w:rsidR="005F5F94" w:rsidRPr="00552D4C">
        <w:rPr>
          <w:rFonts w:ascii="Calibri" w:hAnsi="Calibri" w:cs="Calibri"/>
          <w:sz w:val="24"/>
          <w:szCs w:val="24"/>
        </w:rPr>
        <w:t xml:space="preserve"> v</w:t>
      </w:r>
      <w:r w:rsidR="00552D4C" w:rsidRPr="00552D4C">
        <w:rPr>
          <w:rFonts w:ascii="Calibri" w:hAnsi="Calibri" w:cs="Calibri"/>
          <w:sz w:val="24"/>
          <w:szCs w:val="24"/>
        </w:rPr>
        <w:t> </w:t>
      </w:r>
      <w:r w:rsidR="005F5F94" w:rsidRPr="00552D4C">
        <w:rPr>
          <w:rFonts w:ascii="Calibri" w:hAnsi="Calibri" w:cs="Calibri"/>
          <w:sz w:val="24"/>
          <w:szCs w:val="24"/>
        </w:rPr>
        <w:t>Čáslavi</w:t>
      </w:r>
      <w:r w:rsidR="00552D4C" w:rsidRPr="00552D4C">
        <w:rPr>
          <w:rFonts w:ascii="Calibri" w:hAnsi="Calibri" w:cs="Calibri"/>
          <w:sz w:val="24"/>
          <w:szCs w:val="24"/>
        </w:rPr>
        <w:t>, stavební parcela č. 66,  v katastrálním území Čáslav</w:t>
      </w:r>
      <w:r w:rsidR="005F5F94" w:rsidRPr="00552D4C">
        <w:rPr>
          <w:rFonts w:ascii="Calibri" w:hAnsi="Calibri" w:cs="Calibri"/>
          <w:sz w:val="24"/>
          <w:szCs w:val="24"/>
        </w:rPr>
        <w:t xml:space="preserve"> </w:t>
      </w:r>
      <w:r w:rsidR="00552D4C" w:rsidRPr="00552D4C">
        <w:rPr>
          <w:rFonts w:ascii="Calibri" w:hAnsi="Calibri" w:cs="Calibri"/>
          <w:sz w:val="24"/>
          <w:szCs w:val="24"/>
        </w:rPr>
        <w:t xml:space="preserve"> </w:t>
      </w:r>
      <w:r w:rsidR="005F5F94" w:rsidRPr="00552D4C">
        <w:rPr>
          <w:rFonts w:ascii="Calibri" w:hAnsi="Calibri" w:cs="Calibri"/>
          <w:sz w:val="24"/>
          <w:szCs w:val="24"/>
        </w:rPr>
        <w:t>s názvem</w:t>
      </w:r>
      <w:r w:rsidR="00721804" w:rsidRPr="00552D4C">
        <w:rPr>
          <w:rFonts w:ascii="Calibri" w:hAnsi="Calibri" w:cs="Calibri"/>
          <w:sz w:val="24"/>
          <w:szCs w:val="24"/>
        </w:rPr>
        <w:t xml:space="preserve"> </w:t>
      </w:r>
      <w:r w:rsidR="00721804">
        <w:rPr>
          <w:rFonts w:ascii="Calibri" w:hAnsi="Calibri" w:cs="Calibri"/>
          <w:sz w:val="24"/>
          <w:szCs w:val="24"/>
        </w:rPr>
        <w:t xml:space="preserve">„ÚP ČR – Čáslav – sloučení pracovišť“ </w:t>
      </w:r>
      <w:r w:rsidRPr="00206249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206249">
        <w:rPr>
          <w:rFonts w:ascii="Calibri" w:hAnsi="Calibri" w:cs="Calibri"/>
          <w:sz w:val="24"/>
          <w:szCs w:val="24"/>
        </w:rPr>
        <w:t xml:space="preserve">bude zadána jako zakázka malého rozsahu. </w:t>
      </w:r>
    </w:p>
    <w:p w:rsidR="00552D4C" w:rsidRPr="00206249" w:rsidRDefault="00552D4C" w:rsidP="00475414">
      <w:pPr>
        <w:spacing w:line="240" w:lineRule="atLeast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Jedná se o úpravu původního obchodu na kanceláře včetně sociálního zázemí pro potřeby úřadu práce. </w:t>
      </w:r>
    </w:p>
    <w:p w:rsidR="00BB48A4" w:rsidRPr="00206249" w:rsidRDefault="00BB48A4" w:rsidP="007834EF">
      <w:pPr>
        <w:jc w:val="both"/>
        <w:rPr>
          <w:rFonts w:ascii="Calibri" w:hAnsi="Calibri" w:cs="Calibri"/>
          <w:sz w:val="24"/>
          <w:szCs w:val="24"/>
        </w:rPr>
      </w:pPr>
    </w:p>
    <w:p w:rsidR="00BB48A4" w:rsidRPr="007834EF" w:rsidRDefault="00BB48A4" w:rsidP="007834EF">
      <w:pPr>
        <w:jc w:val="both"/>
        <w:rPr>
          <w:rFonts w:ascii="Calibri" w:hAnsi="Calibri" w:cs="Calibri"/>
          <w:sz w:val="24"/>
          <w:szCs w:val="24"/>
        </w:rPr>
      </w:pPr>
      <w:r w:rsidRPr="007834EF">
        <w:rPr>
          <w:rFonts w:ascii="Calibri" w:hAnsi="Calibri" w:cs="Calibri"/>
          <w:sz w:val="24"/>
          <w:szCs w:val="24"/>
        </w:rPr>
        <w:t>Předpokládan</w:t>
      </w:r>
      <w:r>
        <w:rPr>
          <w:rFonts w:ascii="Calibri" w:hAnsi="Calibri" w:cs="Calibri"/>
          <w:sz w:val="24"/>
          <w:szCs w:val="24"/>
        </w:rPr>
        <w:t xml:space="preserve">á hodnota této veřejné zakázky činí </w:t>
      </w:r>
      <w:r w:rsidR="00206249">
        <w:rPr>
          <w:rFonts w:ascii="Calibri" w:hAnsi="Calibri" w:cs="Calibri"/>
          <w:b/>
          <w:sz w:val="24"/>
          <w:szCs w:val="24"/>
        </w:rPr>
        <w:t>848</w:t>
      </w:r>
      <w:r w:rsidRPr="00322C45">
        <w:rPr>
          <w:rFonts w:ascii="Calibri" w:hAnsi="Calibri" w:cs="Calibri"/>
          <w:b/>
          <w:sz w:val="24"/>
          <w:szCs w:val="24"/>
        </w:rPr>
        <w:t>.</w:t>
      </w:r>
      <w:r w:rsidR="00206249">
        <w:rPr>
          <w:rFonts w:ascii="Calibri" w:hAnsi="Calibri" w:cs="Calibri"/>
          <w:b/>
          <w:sz w:val="24"/>
          <w:szCs w:val="24"/>
        </w:rPr>
        <w:t>3</w:t>
      </w:r>
      <w:r w:rsidRPr="00322C45">
        <w:rPr>
          <w:rFonts w:ascii="Calibri" w:hAnsi="Calibri" w:cs="Calibri"/>
          <w:b/>
          <w:sz w:val="24"/>
          <w:szCs w:val="24"/>
        </w:rPr>
        <w:t>00,- Kč bez DPH</w:t>
      </w:r>
      <w:r w:rsidRPr="007834EF">
        <w:rPr>
          <w:rFonts w:ascii="Calibri" w:hAnsi="Calibri" w:cs="Calibri"/>
          <w:sz w:val="24"/>
          <w:szCs w:val="24"/>
        </w:rPr>
        <w:t>.</w:t>
      </w:r>
    </w:p>
    <w:p w:rsidR="00BB48A4" w:rsidRDefault="00BB48A4" w:rsidP="00322C45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</w:rPr>
      </w:pPr>
      <w:r w:rsidRPr="00D7677D">
        <w:rPr>
          <w:rFonts w:ascii="Calibri" w:hAnsi="Calibri" w:cs="Arial"/>
          <w:bCs/>
          <w:sz w:val="24"/>
          <w:szCs w:val="24"/>
        </w:rPr>
        <w:t>Zadavatel upozorňuje, že tato částka je stanovena jako maximální, nelze ji překročit</w:t>
      </w:r>
      <w:r w:rsidRPr="007B7441">
        <w:rPr>
          <w:rFonts w:ascii="Calibri" w:hAnsi="Calibri" w:cs="Calibri"/>
          <w:sz w:val="24"/>
          <w:szCs w:val="24"/>
        </w:rPr>
        <w:t>.</w:t>
      </w:r>
    </w:p>
    <w:p w:rsidR="00BB48A4" w:rsidRDefault="00BB48A4" w:rsidP="00683A38">
      <w:pPr>
        <w:rPr>
          <w:rFonts w:ascii="Calibri" w:hAnsi="Calibri" w:cs="Calibri"/>
          <w:b/>
          <w:sz w:val="24"/>
          <w:szCs w:val="24"/>
          <w:u w:val="single"/>
        </w:rPr>
      </w:pPr>
    </w:p>
    <w:p w:rsidR="00BB48A4" w:rsidRDefault="00BB48A4" w:rsidP="00475414">
      <w:pPr>
        <w:ind w:left="720"/>
        <w:rPr>
          <w:rFonts w:ascii="Calibri" w:hAnsi="Calibri" w:cs="Calibri"/>
          <w:b/>
          <w:sz w:val="24"/>
          <w:szCs w:val="24"/>
          <w:u w:val="single"/>
        </w:rPr>
      </w:pPr>
    </w:p>
    <w:p w:rsidR="00BB48A4" w:rsidRPr="007834EF" w:rsidRDefault="00BB48A4" w:rsidP="007834EF">
      <w:pPr>
        <w:pStyle w:val="Odstavecseseznamem"/>
        <w:numPr>
          <w:ilvl w:val="0"/>
          <w:numId w:val="1"/>
        </w:numPr>
        <w:shd w:val="clear" w:color="auto" w:fill="C6D9F1"/>
        <w:ind w:left="426" w:hanging="426"/>
        <w:rPr>
          <w:rFonts w:ascii="Calibri" w:hAnsi="Calibri" w:cs="Calibri"/>
          <w:b/>
          <w:sz w:val="24"/>
          <w:szCs w:val="24"/>
          <w:u w:val="single"/>
        </w:rPr>
      </w:pPr>
      <w:r w:rsidRPr="007834EF">
        <w:rPr>
          <w:rFonts w:ascii="Calibri" w:hAnsi="Calibri" w:cs="Calibri"/>
          <w:b/>
          <w:sz w:val="24"/>
          <w:szCs w:val="24"/>
        </w:rPr>
        <w:t>Předmět veřejné zakázky</w:t>
      </w:r>
    </w:p>
    <w:p w:rsidR="00BB48A4" w:rsidRPr="00EF6CD5" w:rsidRDefault="00BB48A4" w:rsidP="00475414">
      <w:pPr>
        <w:ind w:left="720"/>
        <w:rPr>
          <w:rFonts w:ascii="Calibri" w:hAnsi="Calibri" w:cs="Calibri"/>
          <w:b/>
          <w:sz w:val="24"/>
          <w:szCs w:val="24"/>
          <w:u w:val="single"/>
        </w:rPr>
      </w:pPr>
    </w:p>
    <w:p w:rsidR="00C9139E" w:rsidRDefault="00C9139E" w:rsidP="00475414">
      <w:pPr>
        <w:keepNext/>
        <w:jc w:val="both"/>
        <w:outlineLvl w:val="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Předmětem veřejné zakázky </w:t>
      </w:r>
      <w:r w:rsidR="00BB48A4">
        <w:rPr>
          <w:rFonts w:ascii="Calibri" w:hAnsi="Calibri" w:cs="Calibri"/>
          <w:bCs/>
          <w:sz w:val="24"/>
          <w:szCs w:val="24"/>
        </w:rPr>
        <w:t xml:space="preserve">při realizaci </w:t>
      </w:r>
      <w:r w:rsidR="00206249">
        <w:rPr>
          <w:rFonts w:ascii="Calibri" w:hAnsi="Calibri" w:cs="Calibri"/>
          <w:bCs/>
          <w:sz w:val="24"/>
          <w:szCs w:val="24"/>
        </w:rPr>
        <w:t>akce</w:t>
      </w:r>
      <w:r w:rsidR="00BB48A4">
        <w:rPr>
          <w:rFonts w:ascii="Calibri" w:hAnsi="Calibri" w:cs="Calibri"/>
          <w:bCs/>
          <w:sz w:val="24"/>
          <w:szCs w:val="24"/>
        </w:rPr>
        <w:t xml:space="preserve"> </w:t>
      </w:r>
      <w:r w:rsidR="00BB48A4" w:rsidRPr="00EF6CD5">
        <w:rPr>
          <w:rFonts w:ascii="Calibri" w:hAnsi="Calibri" w:cs="Calibri"/>
          <w:bCs/>
          <w:color w:val="000000"/>
          <w:sz w:val="24"/>
          <w:szCs w:val="24"/>
        </w:rPr>
        <w:t>„ÚP</w:t>
      </w:r>
      <w:r w:rsidR="00BB48A4">
        <w:rPr>
          <w:rFonts w:ascii="Calibri" w:hAnsi="Calibri" w:cs="Calibri"/>
          <w:bCs/>
          <w:color w:val="000000"/>
          <w:sz w:val="24"/>
          <w:szCs w:val="24"/>
        </w:rPr>
        <w:t xml:space="preserve"> ČR – </w:t>
      </w:r>
      <w:r w:rsidR="00206249">
        <w:rPr>
          <w:rFonts w:ascii="Calibri" w:hAnsi="Calibri" w:cs="Calibri"/>
          <w:bCs/>
          <w:color w:val="000000"/>
          <w:sz w:val="24"/>
          <w:szCs w:val="24"/>
        </w:rPr>
        <w:t>Čáslav</w:t>
      </w:r>
      <w:r w:rsidR="00BB48A4">
        <w:rPr>
          <w:rFonts w:ascii="Calibri" w:hAnsi="Calibri" w:cs="Calibri"/>
          <w:bCs/>
          <w:color w:val="000000"/>
          <w:sz w:val="24"/>
          <w:szCs w:val="24"/>
        </w:rPr>
        <w:t xml:space="preserve"> </w:t>
      </w:r>
      <w:r w:rsidR="00BB48A4" w:rsidRPr="00EF6CD5">
        <w:rPr>
          <w:rFonts w:ascii="Calibri" w:hAnsi="Calibri" w:cs="Calibri"/>
          <w:bCs/>
          <w:color w:val="000000"/>
          <w:sz w:val="24"/>
          <w:szCs w:val="24"/>
        </w:rPr>
        <w:t>–</w:t>
      </w:r>
      <w:r w:rsidR="00BB48A4">
        <w:rPr>
          <w:rFonts w:ascii="Calibri" w:hAnsi="Calibri" w:cs="Calibri"/>
          <w:bCs/>
          <w:color w:val="000000"/>
          <w:sz w:val="24"/>
          <w:szCs w:val="24"/>
        </w:rPr>
        <w:t xml:space="preserve"> </w:t>
      </w:r>
      <w:r w:rsidR="00206249">
        <w:rPr>
          <w:rFonts w:ascii="Calibri" w:hAnsi="Calibri" w:cs="Calibri"/>
          <w:bCs/>
          <w:color w:val="000000"/>
          <w:sz w:val="24"/>
          <w:szCs w:val="24"/>
        </w:rPr>
        <w:t xml:space="preserve">sloučení </w:t>
      </w:r>
      <w:proofErr w:type="gramStart"/>
      <w:r w:rsidR="00206249">
        <w:rPr>
          <w:rFonts w:ascii="Calibri" w:hAnsi="Calibri" w:cs="Calibri"/>
          <w:bCs/>
          <w:color w:val="000000"/>
          <w:sz w:val="24"/>
          <w:szCs w:val="24"/>
        </w:rPr>
        <w:t>pracovišť</w:t>
      </w:r>
      <w:r w:rsidR="00BB48A4" w:rsidRPr="00EF6CD5">
        <w:rPr>
          <w:rFonts w:ascii="Calibri" w:hAnsi="Calibri" w:cs="Calibri"/>
          <w:bCs/>
          <w:color w:val="000000"/>
          <w:sz w:val="24"/>
          <w:szCs w:val="24"/>
        </w:rPr>
        <w:t xml:space="preserve">“ </w:t>
      </w:r>
      <w:r w:rsidR="00BB48A4">
        <w:rPr>
          <w:rFonts w:ascii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jsou</w:t>
      </w:r>
      <w:proofErr w:type="gramEnd"/>
      <w:r>
        <w:rPr>
          <w:rFonts w:ascii="Calibri" w:hAnsi="Calibri" w:cs="Calibri"/>
          <w:color w:val="000000"/>
          <w:sz w:val="24"/>
          <w:szCs w:val="24"/>
        </w:rPr>
        <w:t>:</w:t>
      </w:r>
    </w:p>
    <w:p w:rsidR="000E164E" w:rsidRPr="000E164E" w:rsidRDefault="000E164E" w:rsidP="00475414">
      <w:pPr>
        <w:keepNext/>
        <w:jc w:val="both"/>
        <w:outlineLvl w:val="0"/>
        <w:rPr>
          <w:rFonts w:ascii="Calibri" w:hAnsi="Calibri" w:cs="Calibri"/>
          <w:color w:val="000000"/>
          <w:sz w:val="24"/>
          <w:szCs w:val="24"/>
          <w:u w:val="single"/>
        </w:rPr>
      </w:pPr>
      <w:r w:rsidRPr="000E164E">
        <w:rPr>
          <w:rFonts w:ascii="Calibri" w:hAnsi="Calibri" w:cs="Calibri"/>
          <w:color w:val="000000"/>
          <w:sz w:val="24"/>
          <w:szCs w:val="24"/>
          <w:u w:val="single"/>
        </w:rPr>
        <w:t>Stavební práce</w:t>
      </w:r>
    </w:p>
    <w:p w:rsidR="00C9139E" w:rsidRDefault="00C9139E" w:rsidP="00C9139E">
      <w:pPr>
        <w:pStyle w:val="Odstavecseseznamem"/>
        <w:keepNext/>
        <w:numPr>
          <w:ilvl w:val="0"/>
          <w:numId w:val="18"/>
        </w:numPr>
        <w:jc w:val="both"/>
        <w:outlineLvl w:val="0"/>
        <w:rPr>
          <w:rFonts w:ascii="Calibri" w:hAnsi="Calibri" w:cs="Calibri"/>
          <w:color w:val="000000"/>
          <w:sz w:val="24"/>
          <w:szCs w:val="24"/>
        </w:rPr>
      </w:pPr>
      <w:r w:rsidRPr="00C9139E">
        <w:rPr>
          <w:rFonts w:ascii="Calibri" w:hAnsi="Calibri" w:cs="Calibri"/>
          <w:color w:val="000000"/>
          <w:sz w:val="24"/>
          <w:szCs w:val="24"/>
        </w:rPr>
        <w:t xml:space="preserve">Práce bourací – vybourání stávajících příček a otvorů v obvodových zdech dle PD, odstranění části stávajících povrchových konstrukcí podlah, odstranění keramických </w:t>
      </w:r>
      <w:r w:rsidRPr="00C9139E">
        <w:rPr>
          <w:rFonts w:ascii="Calibri" w:hAnsi="Calibri" w:cs="Calibri"/>
          <w:color w:val="000000"/>
          <w:sz w:val="24"/>
          <w:szCs w:val="24"/>
        </w:rPr>
        <w:lastRenderedPageBreak/>
        <w:t xml:space="preserve">obkladů, dřevěných obložení, demontáž sanitárních zařízení, demontáž stávajících plynových topidel a otlučení omítek stěn ve všech místnostech. </w:t>
      </w:r>
    </w:p>
    <w:p w:rsidR="00C9139E" w:rsidRDefault="00C9139E" w:rsidP="00C9139E">
      <w:pPr>
        <w:pStyle w:val="Odstavecseseznamem"/>
        <w:keepNext/>
        <w:numPr>
          <w:ilvl w:val="0"/>
          <w:numId w:val="18"/>
        </w:numPr>
        <w:jc w:val="both"/>
        <w:outlineLvl w:val="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Izolace – tepelná izolace obvodového zdiva, sendvičového zdiva, dřevěného obložení nad výkladem a tepelná izolace podlahy přízemí ze strany stropu </w:t>
      </w:r>
      <w:proofErr w:type="gramStart"/>
      <w:r>
        <w:rPr>
          <w:rFonts w:ascii="Calibri" w:hAnsi="Calibri" w:cs="Calibri"/>
          <w:color w:val="000000"/>
          <w:sz w:val="24"/>
          <w:szCs w:val="24"/>
        </w:rPr>
        <w:t>sklepa  kontaktním</w:t>
      </w:r>
      <w:proofErr w:type="gramEnd"/>
      <w:r>
        <w:rPr>
          <w:rFonts w:ascii="Calibri" w:hAnsi="Calibri" w:cs="Calibri"/>
          <w:color w:val="000000"/>
          <w:sz w:val="24"/>
          <w:szCs w:val="24"/>
        </w:rPr>
        <w:t xml:space="preserve"> systémem a tepelnou izolací.</w:t>
      </w:r>
    </w:p>
    <w:p w:rsidR="00C9139E" w:rsidRDefault="00C9139E" w:rsidP="00C9139E">
      <w:pPr>
        <w:pStyle w:val="Odstavecseseznamem"/>
        <w:keepNext/>
        <w:numPr>
          <w:ilvl w:val="0"/>
          <w:numId w:val="18"/>
        </w:numPr>
        <w:jc w:val="both"/>
        <w:outlineLvl w:val="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Stavebně-konstrukční řešení</w:t>
      </w:r>
      <w:r w:rsidR="0099677B">
        <w:rPr>
          <w:rFonts w:ascii="Calibri" w:hAnsi="Calibri" w:cs="Calibri"/>
          <w:color w:val="000000"/>
          <w:sz w:val="24"/>
          <w:szCs w:val="24"/>
        </w:rPr>
        <w:t xml:space="preserve"> – není třeba zvláštních opatření</w:t>
      </w:r>
    </w:p>
    <w:p w:rsidR="0099677B" w:rsidRDefault="0099677B" w:rsidP="00C9139E">
      <w:pPr>
        <w:pStyle w:val="Odstavecseseznamem"/>
        <w:keepNext/>
        <w:numPr>
          <w:ilvl w:val="0"/>
          <w:numId w:val="18"/>
        </w:numPr>
        <w:jc w:val="both"/>
        <w:outlineLvl w:val="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Příčky – budou zhotoveny z keramických bloků, překlady železobetonové prefabrikované.</w:t>
      </w:r>
    </w:p>
    <w:p w:rsidR="0099677B" w:rsidRDefault="0099677B" w:rsidP="00C9139E">
      <w:pPr>
        <w:pStyle w:val="Odstavecseseznamem"/>
        <w:keepNext/>
        <w:numPr>
          <w:ilvl w:val="0"/>
          <w:numId w:val="18"/>
        </w:numPr>
        <w:jc w:val="both"/>
        <w:outlineLvl w:val="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Podlahy – vyrovnání podlah pomocí vyrovnávací stěrky. V případě velkého rozdílu po bourání bude rozdíl vyrovnán pomocí betonového potěru.</w:t>
      </w:r>
      <w:r w:rsidR="000E164E">
        <w:rPr>
          <w:rFonts w:ascii="Calibri" w:hAnsi="Calibri" w:cs="Calibri"/>
          <w:color w:val="000000"/>
          <w:sz w:val="24"/>
          <w:szCs w:val="24"/>
        </w:rPr>
        <w:t xml:space="preserve"> V kancelářských prostorech položení lina, v ostatních dlažby.</w:t>
      </w:r>
    </w:p>
    <w:p w:rsidR="000E164E" w:rsidRDefault="000E164E" w:rsidP="00C9139E">
      <w:pPr>
        <w:pStyle w:val="Odstavecseseznamem"/>
        <w:keepNext/>
        <w:numPr>
          <w:ilvl w:val="0"/>
          <w:numId w:val="18"/>
        </w:numPr>
        <w:jc w:val="both"/>
        <w:outlineLvl w:val="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Podhledy – zhotovení podhledů v určených místnostech pomocí sádrokartonových desek</w:t>
      </w:r>
    </w:p>
    <w:p w:rsidR="000E164E" w:rsidRDefault="000E164E" w:rsidP="00C9139E">
      <w:pPr>
        <w:pStyle w:val="Odstavecseseznamem"/>
        <w:keepNext/>
        <w:numPr>
          <w:ilvl w:val="0"/>
          <w:numId w:val="18"/>
        </w:numPr>
        <w:jc w:val="both"/>
        <w:outlineLvl w:val="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Vnitřní povrchy – omítka vápenná štuková, keramické obklady</w:t>
      </w:r>
    </w:p>
    <w:p w:rsidR="000E164E" w:rsidRDefault="000E164E" w:rsidP="00C9139E">
      <w:pPr>
        <w:pStyle w:val="Odstavecseseznamem"/>
        <w:keepNext/>
        <w:numPr>
          <w:ilvl w:val="0"/>
          <w:numId w:val="18"/>
        </w:numPr>
        <w:jc w:val="both"/>
        <w:outlineLvl w:val="0"/>
        <w:rPr>
          <w:rFonts w:ascii="Calibri" w:hAnsi="Calibri" w:cs="Calibri"/>
          <w:sz w:val="24"/>
          <w:szCs w:val="24"/>
        </w:rPr>
      </w:pPr>
      <w:r w:rsidRPr="00560D2B">
        <w:rPr>
          <w:rFonts w:ascii="Calibri" w:hAnsi="Calibri" w:cs="Calibri"/>
          <w:color w:val="000000"/>
          <w:sz w:val="24"/>
          <w:szCs w:val="24"/>
        </w:rPr>
        <w:t>Výplně</w:t>
      </w:r>
      <w:r w:rsidR="00316B53">
        <w:rPr>
          <w:rFonts w:ascii="Calibri" w:hAnsi="Calibri" w:cs="Calibri"/>
          <w:color w:val="000000"/>
          <w:sz w:val="24"/>
          <w:szCs w:val="24"/>
        </w:rPr>
        <w:t xml:space="preserve"> otvorů – okna -</w:t>
      </w:r>
      <w:r>
        <w:rPr>
          <w:rFonts w:ascii="Calibri" w:hAnsi="Calibri" w:cs="Calibri"/>
          <w:color w:val="000000"/>
          <w:sz w:val="24"/>
          <w:szCs w:val="24"/>
        </w:rPr>
        <w:t xml:space="preserve"> izolační dvojsklo </w:t>
      </w:r>
      <w:proofErr w:type="spellStart"/>
      <w:r w:rsidRPr="002060C6">
        <w:rPr>
          <w:rFonts w:ascii="Calibri" w:hAnsi="Calibri" w:cs="Calibri"/>
          <w:sz w:val="24"/>
          <w:szCs w:val="24"/>
        </w:rPr>
        <w:t>Uw</w:t>
      </w:r>
      <w:proofErr w:type="spellEnd"/>
      <w:r w:rsidRPr="002060C6">
        <w:rPr>
          <w:rFonts w:ascii="Calibri" w:hAnsi="Calibri" w:cs="Calibri"/>
          <w:sz w:val="24"/>
          <w:szCs w:val="24"/>
        </w:rPr>
        <w:t xml:space="preserve"> = 1,2 W/ m</w:t>
      </w:r>
      <w:r w:rsidRPr="002060C6">
        <w:rPr>
          <w:rFonts w:ascii="Calibri" w:hAnsi="Calibri" w:cs="Calibri"/>
          <w:sz w:val="24"/>
          <w:szCs w:val="24"/>
          <w:vertAlign w:val="superscript"/>
        </w:rPr>
        <w:t>2</w:t>
      </w:r>
      <w:r w:rsidRPr="002060C6">
        <w:rPr>
          <w:rFonts w:ascii="Calibri" w:hAnsi="Calibri" w:cs="Calibri"/>
          <w:sz w:val="24"/>
          <w:szCs w:val="24"/>
        </w:rPr>
        <w:t xml:space="preserve">K. </w:t>
      </w:r>
      <w:r w:rsidR="00316B53">
        <w:rPr>
          <w:rFonts w:ascii="Calibri" w:hAnsi="Calibri" w:cs="Calibri"/>
          <w:sz w:val="24"/>
          <w:szCs w:val="24"/>
        </w:rPr>
        <w:t xml:space="preserve">Výměna </w:t>
      </w:r>
      <w:proofErr w:type="gramStart"/>
      <w:r w:rsidR="00316B53">
        <w:rPr>
          <w:rFonts w:ascii="Calibri" w:hAnsi="Calibri" w:cs="Calibri"/>
          <w:sz w:val="24"/>
          <w:szCs w:val="24"/>
        </w:rPr>
        <w:t xml:space="preserve">výkladce </w:t>
      </w:r>
      <w:r w:rsidRPr="000E164E">
        <w:rPr>
          <w:rFonts w:ascii="Calibri" w:hAnsi="Calibri" w:cs="Calibri"/>
          <w:sz w:val="24"/>
          <w:szCs w:val="24"/>
        </w:rPr>
        <w:t xml:space="preserve">  – izolační</w:t>
      </w:r>
      <w:proofErr w:type="gramEnd"/>
      <w:r w:rsidRPr="000E164E">
        <w:rPr>
          <w:rFonts w:ascii="Calibri" w:hAnsi="Calibri" w:cs="Calibri"/>
          <w:sz w:val="24"/>
          <w:szCs w:val="24"/>
        </w:rPr>
        <w:t xml:space="preserve"> dvojsklo, stávající členění.</w:t>
      </w:r>
      <w:r>
        <w:rPr>
          <w:rFonts w:ascii="Calibri" w:hAnsi="Calibri" w:cs="Calibri"/>
          <w:sz w:val="24"/>
          <w:szCs w:val="24"/>
        </w:rPr>
        <w:t xml:space="preserve"> Ocelové zárubně, dřevěné dveře.</w:t>
      </w:r>
    </w:p>
    <w:p w:rsidR="000E164E" w:rsidRDefault="000E164E" w:rsidP="00C9139E">
      <w:pPr>
        <w:pStyle w:val="Odstavecseseznamem"/>
        <w:keepNext/>
        <w:numPr>
          <w:ilvl w:val="0"/>
          <w:numId w:val="18"/>
        </w:numPr>
        <w:jc w:val="both"/>
        <w:outlineLvl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Větrání – kanceláře – přirozeně. Sociální </w:t>
      </w:r>
      <w:proofErr w:type="gramStart"/>
      <w:r>
        <w:rPr>
          <w:rFonts w:ascii="Calibri" w:hAnsi="Calibri" w:cs="Calibri"/>
          <w:sz w:val="24"/>
          <w:szCs w:val="24"/>
        </w:rPr>
        <w:t>zařízení a  čekárny</w:t>
      </w:r>
      <w:proofErr w:type="gramEnd"/>
      <w:r>
        <w:rPr>
          <w:rFonts w:ascii="Calibri" w:hAnsi="Calibri" w:cs="Calibri"/>
          <w:sz w:val="24"/>
          <w:szCs w:val="24"/>
        </w:rPr>
        <w:t xml:space="preserve">  – ventilátory.</w:t>
      </w:r>
    </w:p>
    <w:p w:rsidR="00560D2B" w:rsidRDefault="00560D2B" w:rsidP="000E164E">
      <w:pPr>
        <w:keepNext/>
        <w:jc w:val="both"/>
        <w:outlineLvl w:val="0"/>
        <w:rPr>
          <w:rFonts w:ascii="Calibri" w:hAnsi="Calibri" w:cs="Calibri"/>
          <w:sz w:val="24"/>
          <w:szCs w:val="24"/>
          <w:u w:val="single"/>
        </w:rPr>
      </w:pPr>
      <w:r w:rsidRPr="00560D2B">
        <w:rPr>
          <w:rFonts w:ascii="Calibri" w:hAnsi="Calibri" w:cs="Calibri"/>
          <w:sz w:val="24"/>
          <w:szCs w:val="24"/>
          <w:u w:val="single"/>
        </w:rPr>
        <w:t>Vytápění</w:t>
      </w:r>
    </w:p>
    <w:p w:rsidR="00560D2B" w:rsidRDefault="00560D2B" w:rsidP="00560D2B">
      <w:pPr>
        <w:pStyle w:val="Odstavecseseznamem"/>
        <w:keepNext/>
        <w:numPr>
          <w:ilvl w:val="0"/>
          <w:numId w:val="19"/>
        </w:numPr>
        <w:jc w:val="both"/>
        <w:outlineLvl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Potřeba tepla cca 30 kW</w:t>
      </w:r>
    </w:p>
    <w:p w:rsidR="00560D2B" w:rsidRPr="00316B53" w:rsidRDefault="00560D2B" w:rsidP="00560D2B">
      <w:pPr>
        <w:pStyle w:val="Odstavecseseznamem"/>
        <w:keepNext/>
        <w:numPr>
          <w:ilvl w:val="0"/>
          <w:numId w:val="19"/>
        </w:numPr>
        <w:jc w:val="both"/>
        <w:outlineLvl w:val="0"/>
        <w:rPr>
          <w:rFonts w:ascii="Calibri" w:hAnsi="Calibri" w:cs="Calibri"/>
          <w:sz w:val="24"/>
          <w:szCs w:val="24"/>
        </w:rPr>
      </w:pPr>
      <w:r w:rsidRPr="00316B53">
        <w:rPr>
          <w:rFonts w:ascii="Calibri" w:hAnsi="Calibri" w:cs="Calibri"/>
          <w:sz w:val="24"/>
          <w:szCs w:val="24"/>
        </w:rPr>
        <w:t>Zdroj tepla – kondenzační závěsný plynový kotel o jmenovitém výkonu</w:t>
      </w:r>
      <w:r w:rsidR="00316B53" w:rsidRPr="00316B53">
        <w:rPr>
          <w:rFonts w:ascii="Calibri" w:hAnsi="Calibri" w:cs="Calibri"/>
          <w:sz w:val="24"/>
          <w:szCs w:val="24"/>
        </w:rPr>
        <w:t xml:space="preserve"> v rozmezí    </w:t>
      </w:r>
      <w:r w:rsidRPr="00316B53">
        <w:rPr>
          <w:rFonts w:ascii="Calibri" w:hAnsi="Calibri" w:cs="Calibri"/>
          <w:sz w:val="24"/>
          <w:szCs w:val="24"/>
        </w:rPr>
        <w:t xml:space="preserve"> </w:t>
      </w:r>
      <w:r w:rsidRPr="00316B53">
        <w:rPr>
          <w:rFonts w:ascii="Calibri" w:hAnsi="Calibri" w:cs="Calibri"/>
          <w:sz w:val="32"/>
          <w:szCs w:val="32"/>
        </w:rPr>
        <w:t xml:space="preserve"> </w:t>
      </w:r>
      <w:r w:rsidRPr="00316B53">
        <w:rPr>
          <w:rFonts w:ascii="Calibri" w:hAnsi="Calibri" w:cs="Calibri"/>
          <w:sz w:val="24"/>
          <w:szCs w:val="24"/>
        </w:rPr>
        <w:t>4-3</w:t>
      </w:r>
      <w:r w:rsidR="002060C6" w:rsidRPr="00316B53">
        <w:rPr>
          <w:rFonts w:ascii="Calibri" w:hAnsi="Calibri" w:cs="Calibri"/>
          <w:sz w:val="24"/>
          <w:szCs w:val="24"/>
        </w:rPr>
        <w:t xml:space="preserve">5 </w:t>
      </w:r>
      <w:r w:rsidRPr="00316B53">
        <w:rPr>
          <w:rFonts w:ascii="Calibri" w:hAnsi="Calibri" w:cs="Calibri"/>
          <w:sz w:val="24"/>
          <w:szCs w:val="24"/>
        </w:rPr>
        <w:t>kW</w:t>
      </w:r>
      <w:r w:rsidR="00316B53" w:rsidRPr="00316B53">
        <w:rPr>
          <w:rFonts w:ascii="Calibri" w:hAnsi="Calibri" w:cs="Calibri"/>
          <w:sz w:val="24"/>
          <w:szCs w:val="24"/>
        </w:rPr>
        <w:t xml:space="preserve"> </w:t>
      </w:r>
      <w:bookmarkStart w:id="2" w:name="_GoBack"/>
      <w:bookmarkEnd w:id="2"/>
      <w:r w:rsidR="00CE0D09" w:rsidRPr="00316B53">
        <w:rPr>
          <w:rFonts w:ascii="Calibri" w:hAnsi="Calibri" w:cs="Calibri"/>
          <w:sz w:val="24"/>
          <w:szCs w:val="24"/>
        </w:rPr>
        <w:t>s</w:t>
      </w:r>
      <w:r w:rsidRPr="00316B53">
        <w:rPr>
          <w:rFonts w:ascii="Calibri" w:hAnsi="Calibri" w:cs="Calibri"/>
          <w:sz w:val="24"/>
          <w:szCs w:val="24"/>
        </w:rPr>
        <w:t> </w:t>
      </w:r>
      <w:proofErr w:type="spellStart"/>
      <w:r w:rsidRPr="00316B53">
        <w:rPr>
          <w:rFonts w:ascii="Calibri" w:hAnsi="Calibri" w:cs="Calibri"/>
          <w:sz w:val="24"/>
          <w:szCs w:val="24"/>
        </w:rPr>
        <w:t>ekvitermní</w:t>
      </w:r>
      <w:proofErr w:type="spellEnd"/>
      <w:r w:rsidRPr="00316B53">
        <w:rPr>
          <w:rFonts w:ascii="Calibri" w:hAnsi="Calibri" w:cs="Calibri"/>
          <w:sz w:val="24"/>
          <w:szCs w:val="24"/>
        </w:rPr>
        <w:t xml:space="preserve"> regulací, modulovaným čerpadlem, pojistným ventilem, expanzní nádobou, by-passem</w:t>
      </w:r>
      <w:r w:rsidR="002060C6" w:rsidRPr="00316B53">
        <w:rPr>
          <w:rFonts w:ascii="Calibri" w:hAnsi="Calibri" w:cs="Calibri"/>
          <w:sz w:val="24"/>
          <w:szCs w:val="24"/>
        </w:rPr>
        <w:t>, hladina akustického výkonu menší než 40 dB (A).</w:t>
      </w:r>
    </w:p>
    <w:p w:rsidR="00560D2B" w:rsidRPr="005F5F94" w:rsidRDefault="00560D2B" w:rsidP="00560D2B">
      <w:pPr>
        <w:pStyle w:val="Odstavecseseznamem"/>
        <w:keepNext/>
        <w:numPr>
          <w:ilvl w:val="0"/>
          <w:numId w:val="19"/>
        </w:numPr>
        <w:jc w:val="both"/>
        <w:outlineLvl w:val="0"/>
        <w:rPr>
          <w:rFonts w:ascii="Calibri" w:hAnsi="Calibri" w:cs="Calibri"/>
          <w:sz w:val="24"/>
          <w:szCs w:val="24"/>
        </w:rPr>
      </w:pPr>
      <w:r w:rsidRPr="005F5F94">
        <w:rPr>
          <w:rFonts w:ascii="Calibri" w:hAnsi="Calibri" w:cs="Calibri"/>
          <w:sz w:val="24"/>
          <w:szCs w:val="24"/>
        </w:rPr>
        <w:t xml:space="preserve">Otopná soustava – napojení na stávající teplovodní soustavu, teplotní spád 75/60 </w:t>
      </w:r>
      <w:proofErr w:type="spellStart"/>
      <w:r w:rsidRPr="005F5F94">
        <w:rPr>
          <w:rFonts w:ascii="Calibri" w:hAnsi="Calibri" w:cs="Calibri"/>
          <w:sz w:val="24"/>
          <w:szCs w:val="24"/>
        </w:rPr>
        <w:t>oC</w:t>
      </w:r>
      <w:proofErr w:type="spellEnd"/>
    </w:p>
    <w:p w:rsidR="00560D2B" w:rsidRPr="005F5F94" w:rsidRDefault="00560D2B" w:rsidP="00560D2B">
      <w:pPr>
        <w:pStyle w:val="Odstavecseseznamem"/>
        <w:keepNext/>
        <w:numPr>
          <w:ilvl w:val="0"/>
          <w:numId w:val="19"/>
        </w:numPr>
        <w:jc w:val="both"/>
        <w:outlineLvl w:val="0"/>
        <w:rPr>
          <w:rFonts w:ascii="Calibri" w:hAnsi="Calibri" w:cs="Calibri"/>
          <w:sz w:val="24"/>
          <w:szCs w:val="24"/>
        </w:rPr>
      </w:pPr>
      <w:r w:rsidRPr="005F5F94">
        <w:rPr>
          <w:rFonts w:ascii="Calibri" w:hAnsi="Calibri" w:cs="Calibri"/>
          <w:sz w:val="24"/>
          <w:szCs w:val="24"/>
        </w:rPr>
        <w:t>Rozvodné potrubí – napojení na stávající ocelové rozvody G1, provedení z měděných polotvrdých trubek.</w:t>
      </w:r>
    </w:p>
    <w:p w:rsidR="00560D2B" w:rsidRPr="005F5F94" w:rsidRDefault="00560D2B" w:rsidP="00560D2B">
      <w:pPr>
        <w:pStyle w:val="Odstavecseseznamem"/>
        <w:keepNext/>
        <w:numPr>
          <w:ilvl w:val="0"/>
          <w:numId w:val="19"/>
        </w:numPr>
        <w:jc w:val="both"/>
        <w:outlineLvl w:val="0"/>
        <w:rPr>
          <w:rFonts w:ascii="Calibri" w:hAnsi="Calibri" w:cs="Calibri"/>
          <w:sz w:val="24"/>
          <w:szCs w:val="24"/>
        </w:rPr>
      </w:pPr>
      <w:r w:rsidRPr="005F5F94">
        <w:rPr>
          <w:rFonts w:ascii="Calibri" w:hAnsi="Calibri" w:cs="Calibri"/>
          <w:sz w:val="24"/>
          <w:szCs w:val="24"/>
        </w:rPr>
        <w:t>Otopná tělesa – desková otopná tělesa – „</w:t>
      </w:r>
      <w:proofErr w:type="spellStart"/>
      <w:r w:rsidRPr="005F5F94">
        <w:rPr>
          <w:rFonts w:ascii="Calibri" w:hAnsi="Calibri" w:cs="Calibri"/>
          <w:sz w:val="24"/>
          <w:szCs w:val="24"/>
        </w:rPr>
        <w:t>Radik</w:t>
      </w:r>
      <w:proofErr w:type="spellEnd"/>
      <w:r w:rsidRPr="005F5F94">
        <w:rPr>
          <w:rFonts w:ascii="Calibri" w:hAnsi="Calibri" w:cs="Calibri"/>
          <w:sz w:val="24"/>
          <w:szCs w:val="24"/>
        </w:rPr>
        <w:t xml:space="preserve"> ventil kompakt – M“, osazená termostatickými hlavicemi</w:t>
      </w:r>
      <w:r w:rsidR="00D800C8" w:rsidRPr="005F5F94">
        <w:rPr>
          <w:rFonts w:ascii="Calibri" w:hAnsi="Calibri" w:cs="Calibri"/>
          <w:sz w:val="24"/>
          <w:szCs w:val="24"/>
        </w:rPr>
        <w:t>.</w:t>
      </w:r>
    </w:p>
    <w:p w:rsidR="00D800C8" w:rsidRPr="005F5F94" w:rsidRDefault="00D800C8" w:rsidP="00560D2B">
      <w:pPr>
        <w:pStyle w:val="Odstavecseseznamem"/>
        <w:keepNext/>
        <w:numPr>
          <w:ilvl w:val="0"/>
          <w:numId w:val="19"/>
        </w:numPr>
        <w:jc w:val="both"/>
        <w:outlineLvl w:val="0"/>
        <w:rPr>
          <w:rFonts w:ascii="Calibri" w:hAnsi="Calibri" w:cs="Calibri"/>
          <w:sz w:val="24"/>
          <w:szCs w:val="24"/>
        </w:rPr>
      </w:pPr>
      <w:r w:rsidRPr="005F5F94">
        <w:rPr>
          <w:rFonts w:ascii="Calibri" w:hAnsi="Calibri" w:cs="Calibri"/>
          <w:sz w:val="24"/>
          <w:szCs w:val="24"/>
        </w:rPr>
        <w:t xml:space="preserve">Tepelné izolace – rozvody v podlahách budou izolovány </w:t>
      </w:r>
      <w:proofErr w:type="spellStart"/>
      <w:r w:rsidRPr="005F5F94">
        <w:rPr>
          <w:rFonts w:ascii="Calibri" w:hAnsi="Calibri" w:cs="Calibri"/>
          <w:sz w:val="24"/>
          <w:szCs w:val="24"/>
        </w:rPr>
        <w:t>návlekovými</w:t>
      </w:r>
      <w:proofErr w:type="spellEnd"/>
      <w:r w:rsidRPr="005F5F94">
        <w:rPr>
          <w:rFonts w:ascii="Calibri" w:hAnsi="Calibri" w:cs="Calibri"/>
          <w:sz w:val="24"/>
          <w:szCs w:val="24"/>
        </w:rPr>
        <w:t xml:space="preserve"> izolačními trubicemi </w:t>
      </w:r>
      <w:proofErr w:type="spellStart"/>
      <w:r w:rsidRPr="005F5F94">
        <w:rPr>
          <w:rFonts w:ascii="Calibri" w:hAnsi="Calibri" w:cs="Calibri"/>
          <w:sz w:val="24"/>
          <w:szCs w:val="24"/>
        </w:rPr>
        <w:t>tl</w:t>
      </w:r>
      <w:proofErr w:type="spellEnd"/>
      <w:r w:rsidRPr="005F5F94">
        <w:rPr>
          <w:rFonts w:ascii="Calibri" w:hAnsi="Calibri" w:cs="Calibri"/>
          <w:sz w:val="24"/>
          <w:szCs w:val="24"/>
        </w:rPr>
        <w:t>. 10 mm.</w:t>
      </w:r>
    </w:p>
    <w:p w:rsidR="00D800C8" w:rsidRPr="00D800C8" w:rsidRDefault="00D800C8" w:rsidP="00560D2B">
      <w:pPr>
        <w:pStyle w:val="Odstavecseseznamem"/>
        <w:keepNext/>
        <w:numPr>
          <w:ilvl w:val="0"/>
          <w:numId w:val="19"/>
        </w:numPr>
        <w:jc w:val="both"/>
        <w:outlineLvl w:val="0"/>
        <w:rPr>
          <w:rFonts w:ascii="Calibri" w:hAnsi="Calibri" w:cs="Calibri"/>
          <w:color w:val="FF0000"/>
          <w:sz w:val="24"/>
          <w:szCs w:val="24"/>
        </w:rPr>
      </w:pPr>
      <w:r w:rsidRPr="005F5F94">
        <w:rPr>
          <w:rFonts w:ascii="Calibri" w:hAnsi="Calibri" w:cs="Calibri"/>
          <w:sz w:val="24"/>
          <w:szCs w:val="24"/>
        </w:rPr>
        <w:t>Nátěry – měděné rozvody budou bez nátěrů, otopná tělesa budou s nátěrem od vý</w:t>
      </w:r>
      <w:r>
        <w:rPr>
          <w:rFonts w:ascii="Calibri" w:hAnsi="Calibri" w:cs="Calibri"/>
          <w:sz w:val="24"/>
          <w:szCs w:val="24"/>
        </w:rPr>
        <w:t>robce.</w:t>
      </w:r>
    </w:p>
    <w:p w:rsidR="00D800C8" w:rsidRDefault="00D800C8" w:rsidP="00D800C8">
      <w:pPr>
        <w:keepNext/>
        <w:jc w:val="both"/>
        <w:outlineLvl w:val="0"/>
        <w:rPr>
          <w:rFonts w:ascii="Calibri" w:hAnsi="Calibri" w:cs="Calibri"/>
          <w:sz w:val="24"/>
          <w:szCs w:val="24"/>
          <w:u w:val="single"/>
        </w:rPr>
      </w:pPr>
      <w:r w:rsidRPr="00D800C8">
        <w:rPr>
          <w:rFonts w:ascii="Calibri" w:hAnsi="Calibri" w:cs="Calibri"/>
          <w:sz w:val="24"/>
          <w:szCs w:val="24"/>
          <w:u w:val="single"/>
        </w:rPr>
        <w:t>Zdravotní technika</w:t>
      </w:r>
    </w:p>
    <w:p w:rsidR="00D800C8" w:rsidRDefault="00D800C8" w:rsidP="00D800C8">
      <w:pPr>
        <w:pStyle w:val="Odstavecseseznamem"/>
        <w:keepNext/>
        <w:numPr>
          <w:ilvl w:val="0"/>
          <w:numId w:val="20"/>
        </w:numPr>
        <w:jc w:val="both"/>
        <w:outlineLvl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Vnitřní vodovod – připojení ze stávající stoupačky ze světlíku. Voda bude rozvedena novými rozvody k zařizovacím předmětům WC zaměstnanci a WC klienti. Ohřev vody bude zajištěn pomocí el. </w:t>
      </w:r>
      <w:proofErr w:type="gramStart"/>
      <w:r>
        <w:rPr>
          <w:rFonts w:ascii="Calibri" w:hAnsi="Calibri" w:cs="Calibri"/>
          <w:sz w:val="24"/>
          <w:szCs w:val="24"/>
        </w:rPr>
        <w:t>zásobníkového</w:t>
      </w:r>
      <w:proofErr w:type="gramEnd"/>
      <w:r>
        <w:rPr>
          <w:rFonts w:ascii="Calibri" w:hAnsi="Calibri" w:cs="Calibri"/>
          <w:sz w:val="24"/>
          <w:szCs w:val="24"/>
        </w:rPr>
        <w:t xml:space="preserve"> ohřívače vody o objemu 30 l. Rozvody studené a teplé vody budou provedeny z plastového potrubí a budou vedeny z části ve stěnách a z části v podlahách a izolovány izolačními </w:t>
      </w:r>
      <w:proofErr w:type="spellStart"/>
      <w:r>
        <w:rPr>
          <w:rFonts w:ascii="Calibri" w:hAnsi="Calibri" w:cs="Calibri"/>
          <w:sz w:val="24"/>
          <w:szCs w:val="24"/>
        </w:rPr>
        <w:t>návlekovými</w:t>
      </w:r>
      <w:proofErr w:type="spellEnd"/>
      <w:r>
        <w:rPr>
          <w:rFonts w:ascii="Calibri" w:hAnsi="Calibri" w:cs="Calibri"/>
          <w:sz w:val="24"/>
          <w:szCs w:val="24"/>
        </w:rPr>
        <w:t xml:space="preserve"> trubicemi.</w:t>
      </w:r>
    </w:p>
    <w:p w:rsidR="00D800C8" w:rsidRDefault="00D800C8" w:rsidP="00D800C8">
      <w:pPr>
        <w:keepNext/>
        <w:ind w:left="720"/>
        <w:jc w:val="both"/>
        <w:outlineLvl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Výtokové armatury </w:t>
      </w:r>
      <w:r w:rsidR="004D083A">
        <w:rPr>
          <w:rFonts w:ascii="Calibri" w:hAnsi="Calibri" w:cs="Calibri"/>
          <w:sz w:val="24"/>
          <w:szCs w:val="24"/>
        </w:rPr>
        <w:t>–</w:t>
      </w:r>
      <w:r>
        <w:rPr>
          <w:rFonts w:ascii="Calibri" w:hAnsi="Calibri" w:cs="Calibri"/>
          <w:sz w:val="24"/>
          <w:szCs w:val="24"/>
        </w:rPr>
        <w:t xml:space="preserve"> </w:t>
      </w:r>
      <w:r w:rsidR="004D083A">
        <w:rPr>
          <w:rFonts w:ascii="Calibri" w:hAnsi="Calibri" w:cs="Calibri"/>
          <w:sz w:val="24"/>
          <w:szCs w:val="24"/>
        </w:rPr>
        <w:t>typy dle dokumentace.</w:t>
      </w:r>
    </w:p>
    <w:p w:rsidR="004D083A" w:rsidRDefault="004D083A" w:rsidP="004D083A">
      <w:pPr>
        <w:pStyle w:val="Odstavecseseznamem"/>
        <w:keepNext/>
        <w:numPr>
          <w:ilvl w:val="0"/>
          <w:numId w:val="20"/>
        </w:numPr>
        <w:jc w:val="both"/>
        <w:outlineLvl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Vnitřní kanalizace – od všech zařizovacích předmětů, ke kterým bude přivedena voda, budou odváděny splaškové vody.  Do kanalizace bude </w:t>
      </w:r>
      <w:proofErr w:type="spellStart"/>
      <w:r>
        <w:rPr>
          <w:rFonts w:ascii="Calibri" w:hAnsi="Calibri" w:cs="Calibri"/>
          <w:sz w:val="24"/>
          <w:szCs w:val="24"/>
        </w:rPr>
        <w:t>dopojen</w:t>
      </w:r>
      <w:proofErr w:type="spellEnd"/>
      <w:r>
        <w:rPr>
          <w:rFonts w:ascii="Calibri" w:hAnsi="Calibri" w:cs="Calibri"/>
          <w:sz w:val="24"/>
          <w:szCs w:val="24"/>
        </w:rPr>
        <w:t xml:space="preserve"> přepad od pojistného ventilu el. </w:t>
      </w:r>
      <w:proofErr w:type="gramStart"/>
      <w:r>
        <w:rPr>
          <w:rFonts w:ascii="Calibri" w:hAnsi="Calibri" w:cs="Calibri"/>
          <w:sz w:val="24"/>
          <w:szCs w:val="24"/>
        </w:rPr>
        <w:t>ohřívače</w:t>
      </w:r>
      <w:proofErr w:type="gramEnd"/>
      <w:r>
        <w:rPr>
          <w:rFonts w:ascii="Calibri" w:hAnsi="Calibri" w:cs="Calibri"/>
          <w:sz w:val="24"/>
          <w:szCs w:val="24"/>
        </w:rPr>
        <w:t xml:space="preserve"> vody. Svody v upravované části objektu budou svedeny do stávající kanalizace ve stávajícím světlíku. Odvětrání kanalizace bude provedeno ve stávajícím světlíku nad střechu objektu. Pro umyvadla použít zápachové uzávěrky. Po montáži vodovodu a kanalizaci provést tlakové zkoušky, proplach a dezinfekci.</w:t>
      </w:r>
    </w:p>
    <w:p w:rsidR="00B541F7" w:rsidRDefault="00B541F7" w:rsidP="004D083A">
      <w:pPr>
        <w:keepNext/>
        <w:ind w:left="360"/>
        <w:jc w:val="both"/>
        <w:outlineLvl w:val="0"/>
        <w:rPr>
          <w:rFonts w:ascii="Calibri" w:hAnsi="Calibri" w:cs="Calibri"/>
          <w:sz w:val="24"/>
          <w:szCs w:val="24"/>
          <w:u w:val="single"/>
        </w:rPr>
      </w:pPr>
    </w:p>
    <w:p w:rsidR="00B541F7" w:rsidRDefault="00B541F7" w:rsidP="004D083A">
      <w:pPr>
        <w:keepNext/>
        <w:ind w:left="360"/>
        <w:jc w:val="both"/>
        <w:outlineLvl w:val="0"/>
        <w:rPr>
          <w:rFonts w:ascii="Calibri" w:hAnsi="Calibri" w:cs="Calibri"/>
          <w:sz w:val="24"/>
          <w:szCs w:val="24"/>
          <w:u w:val="single"/>
        </w:rPr>
      </w:pPr>
    </w:p>
    <w:p w:rsidR="00B541F7" w:rsidRDefault="00B541F7" w:rsidP="004D083A">
      <w:pPr>
        <w:keepNext/>
        <w:ind w:left="360"/>
        <w:jc w:val="both"/>
        <w:outlineLvl w:val="0"/>
        <w:rPr>
          <w:rFonts w:ascii="Calibri" w:hAnsi="Calibri" w:cs="Calibri"/>
          <w:sz w:val="24"/>
          <w:szCs w:val="24"/>
          <w:u w:val="single"/>
        </w:rPr>
      </w:pPr>
    </w:p>
    <w:p w:rsidR="004D083A" w:rsidRDefault="004D083A" w:rsidP="004D083A">
      <w:pPr>
        <w:keepNext/>
        <w:ind w:left="360"/>
        <w:jc w:val="both"/>
        <w:outlineLvl w:val="0"/>
        <w:rPr>
          <w:rFonts w:ascii="Calibri" w:hAnsi="Calibri" w:cs="Calibri"/>
          <w:sz w:val="24"/>
          <w:szCs w:val="24"/>
          <w:u w:val="single"/>
        </w:rPr>
      </w:pPr>
      <w:r w:rsidRPr="004D083A">
        <w:rPr>
          <w:rFonts w:ascii="Calibri" w:hAnsi="Calibri" w:cs="Calibri"/>
          <w:sz w:val="24"/>
          <w:szCs w:val="24"/>
          <w:u w:val="single"/>
        </w:rPr>
        <w:lastRenderedPageBreak/>
        <w:t>Zařízení silnoproudé elektrotechniky</w:t>
      </w:r>
    </w:p>
    <w:p w:rsidR="004D083A" w:rsidRDefault="004D083A" w:rsidP="004D083A">
      <w:pPr>
        <w:pStyle w:val="Odstavecseseznamem"/>
        <w:keepNext/>
        <w:numPr>
          <w:ilvl w:val="0"/>
          <w:numId w:val="21"/>
        </w:numPr>
        <w:jc w:val="both"/>
        <w:outlineLvl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Připojení objektu – ze stávajícího elektroměrového rozvaděče RE. Hlavní přívod z rozvaděče kabel </w:t>
      </w:r>
      <w:proofErr w:type="gramStart"/>
      <w:r>
        <w:rPr>
          <w:rFonts w:ascii="Calibri" w:hAnsi="Calibri" w:cs="Calibri"/>
          <w:sz w:val="24"/>
          <w:szCs w:val="24"/>
        </w:rPr>
        <w:t>CYKY – J  4 x 10</w:t>
      </w:r>
      <w:proofErr w:type="gramEnd"/>
      <w:r>
        <w:rPr>
          <w:rFonts w:ascii="Calibri" w:hAnsi="Calibri" w:cs="Calibri"/>
          <w:sz w:val="24"/>
          <w:szCs w:val="24"/>
        </w:rPr>
        <w:t xml:space="preserve"> pro napájení a CYKY – O 2 x 1,5 pro blokování. Kabely uložit ve zdivu pod omítkou.</w:t>
      </w:r>
    </w:p>
    <w:p w:rsidR="004D083A" w:rsidRDefault="004D083A" w:rsidP="004D083A">
      <w:pPr>
        <w:pStyle w:val="Odstavecseseznamem"/>
        <w:keepNext/>
        <w:numPr>
          <w:ilvl w:val="0"/>
          <w:numId w:val="21"/>
        </w:numPr>
        <w:jc w:val="both"/>
        <w:outlineLvl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Rozvaděče – rozvaděč R 1 zapuštěný </w:t>
      </w:r>
      <w:proofErr w:type="spellStart"/>
      <w:r>
        <w:rPr>
          <w:rFonts w:ascii="Calibri" w:hAnsi="Calibri" w:cs="Calibri"/>
          <w:sz w:val="24"/>
          <w:szCs w:val="24"/>
        </w:rPr>
        <w:t>kovoplastový</w:t>
      </w:r>
      <w:proofErr w:type="spellEnd"/>
      <w:r>
        <w:rPr>
          <w:rFonts w:ascii="Calibri" w:hAnsi="Calibri" w:cs="Calibri"/>
          <w:sz w:val="24"/>
          <w:szCs w:val="24"/>
        </w:rPr>
        <w:t xml:space="preserve"> typ </w:t>
      </w:r>
      <w:proofErr w:type="spellStart"/>
      <w:r>
        <w:rPr>
          <w:rFonts w:ascii="Calibri" w:hAnsi="Calibri" w:cs="Calibri"/>
          <w:sz w:val="24"/>
          <w:szCs w:val="24"/>
        </w:rPr>
        <w:t>Global</w:t>
      </w:r>
      <w:proofErr w:type="spellEnd"/>
      <w:r>
        <w:rPr>
          <w:rFonts w:ascii="Calibri" w:hAnsi="Calibri" w:cs="Calibri"/>
          <w:sz w:val="24"/>
          <w:szCs w:val="24"/>
        </w:rPr>
        <w:t xml:space="preserve"> – Line KLV – U – 2/28 – F, </w:t>
      </w:r>
      <w:proofErr w:type="spellStart"/>
      <w:r>
        <w:rPr>
          <w:rFonts w:ascii="Calibri" w:hAnsi="Calibri" w:cs="Calibri"/>
          <w:sz w:val="24"/>
          <w:szCs w:val="24"/>
        </w:rPr>
        <w:t>Moeller</w:t>
      </w:r>
      <w:proofErr w:type="spellEnd"/>
      <w:r>
        <w:rPr>
          <w:rFonts w:ascii="Calibri" w:hAnsi="Calibri" w:cs="Calibri"/>
          <w:sz w:val="24"/>
          <w:szCs w:val="24"/>
        </w:rPr>
        <w:t>. Umístěn v chodbě 1.05.</w:t>
      </w:r>
    </w:p>
    <w:p w:rsidR="004D083A" w:rsidRDefault="004D083A" w:rsidP="004D083A">
      <w:pPr>
        <w:pStyle w:val="Odstavecseseznamem"/>
        <w:keepNext/>
        <w:numPr>
          <w:ilvl w:val="0"/>
          <w:numId w:val="21"/>
        </w:numPr>
        <w:jc w:val="both"/>
        <w:outlineLvl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Vnitřní silnoproudé rozvody – kabely CYKY (CYKY </w:t>
      </w:r>
      <w:proofErr w:type="spellStart"/>
      <w:r>
        <w:rPr>
          <w:rFonts w:ascii="Calibri" w:hAnsi="Calibri" w:cs="Calibri"/>
          <w:sz w:val="24"/>
          <w:szCs w:val="24"/>
        </w:rPr>
        <w:t>Lo</w:t>
      </w:r>
      <w:proofErr w:type="spellEnd"/>
      <w:r>
        <w:rPr>
          <w:rFonts w:ascii="Calibri" w:hAnsi="Calibri" w:cs="Calibri"/>
          <w:sz w:val="24"/>
          <w:szCs w:val="24"/>
        </w:rPr>
        <w:t>) uloženými ve stěnách, v podlaze a stropech</w:t>
      </w:r>
      <w:r w:rsidR="004B11B4">
        <w:rPr>
          <w:rFonts w:ascii="Calibri" w:hAnsi="Calibri" w:cs="Calibri"/>
          <w:sz w:val="24"/>
          <w:szCs w:val="24"/>
        </w:rPr>
        <w:t xml:space="preserve"> dle ČSN 375245 a 332000–5-52. Trasy vedení v souladu s čl. 7.10/ČSN 332130 </w:t>
      </w:r>
      <w:proofErr w:type="spellStart"/>
      <w:r w:rsidR="004B11B4">
        <w:rPr>
          <w:rFonts w:ascii="Calibri" w:hAnsi="Calibri" w:cs="Calibri"/>
          <w:sz w:val="24"/>
          <w:szCs w:val="24"/>
        </w:rPr>
        <w:t>ed</w:t>
      </w:r>
      <w:proofErr w:type="spellEnd"/>
      <w:r w:rsidR="004B11B4">
        <w:rPr>
          <w:rFonts w:ascii="Calibri" w:hAnsi="Calibri" w:cs="Calibri"/>
          <w:sz w:val="24"/>
          <w:szCs w:val="24"/>
        </w:rPr>
        <w:t xml:space="preserve">. 2. Obvody budou provedeny </w:t>
      </w:r>
      <w:proofErr w:type="spellStart"/>
      <w:r w:rsidR="004B11B4">
        <w:rPr>
          <w:rFonts w:ascii="Calibri" w:hAnsi="Calibri" w:cs="Calibri"/>
          <w:sz w:val="24"/>
          <w:szCs w:val="24"/>
        </w:rPr>
        <w:t>třížilově</w:t>
      </w:r>
      <w:proofErr w:type="spellEnd"/>
      <w:r w:rsidR="004B11B4">
        <w:rPr>
          <w:rFonts w:ascii="Calibri" w:hAnsi="Calibri" w:cs="Calibri"/>
          <w:sz w:val="24"/>
          <w:szCs w:val="24"/>
        </w:rPr>
        <w:t xml:space="preserve">. Spínače osadit cca ve </w:t>
      </w:r>
      <w:proofErr w:type="gramStart"/>
      <w:r w:rsidR="004B11B4">
        <w:rPr>
          <w:rFonts w:ascii="Calibri" w:hAnsi="Calibri" w:cs="Calibri"/>
          <w:sz w:val="24"/>
          <w:szCs w:val="24"/>
        </w:rPr>
        <w:t>výšce  1 200</w:t>
      </w:r>
      <w:proofErr w:type="gramEnd"/>
      <w:r w:rsidR="004B11B4">
        <w:rPr>
          <w:rFonts w:ascii="Calibri" w:hAnsi="Calibri" w:cs="Calibri"/>
          <w:sz w:val="24"/>
          <w:szCs w:val="24"/>
        </w:rPr>
        <w:t xml:space="preserve"> mm od podlahy, zásuvky ve výšce cca 300 mm od podlahy a v kanceláři 1.01 na stolech. Přívody ke stolům uložit do trubek PVC v podkladové vrstvě betonu. Zásuvky připojit před proudový chránič 30 mA. Ventilátory na WC ovládat současně s osvětlením, ventilátor v čekárně samostatný vypínač.</w:t>
      </w:r>
    </w:p>
    <w:p w:rsidR="000B1DD3" w:rsidRDefault="000B1DD3" w:rsidP="004D083A">
      <w:pPr>
        <w:pStyle w:val="Odstavecseseznamem"/>
        <w:keepNext/>
        <w:numPr>
          <w:ilvl w:val="0"/>
          <w:numId w:val="21"/>
        </w:numPr>
        <w:jc w:val="both"/>
        <w:outlineLvl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Vnitřní umělé osvětlení – osvětlení je navrženo zářivkovými svítidly, ovládání u dveří jednotlivých místností.</w:t>
      </w:r>
    </w:p>
    <w:p w:rsidR="000B1DD3" w:rsidRDefault="000B1DD3" w:rsidP="004D083A">
      <w:pPr>
        <w:pStyle w:val="Odstavecseseznamem"/>
        <w:keepNext/>
        <w:numPr>
          <w:ilvl w:val="0"/>
          <w:numId w:val="21"/>
        </w:numPr>
        <w:jc w:val="both"/>
        <w:outlineLvl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Nouzové osvětlení </w:t>
      </w:r>
      <w:r w:rsidR="00487AF4">
        <w:rPr>
          <w:rFonts w:ascii="Calibri" w:hAnsi="Calibri" w:cs="Calibri"/>
          <w:sz w:val="24"/>
          <w:szCs w:val="24"/>
        </w:rPr>
        <w:t>–</w:t>
      </w:r>
      <w:r>
        <w:rPr>
          <w:rFonts w:ascii="Calibri" w:hAnsi="Calibri" w:cs="Calibri"/>
          <w:sz w:val="24"/>
          <w:szCs w:val="24"/>
        </w:rPr>
        <w:t xml:space="preserve"> </w:t>
      </w:r>
      <w:r w:rsidR="00487AF4">
        <w:rPr>
          <w:rFonts w:ascii="Calibri" w:hAnsi="Calibri" w:cs="Calibri"/>
          <w:sz w:val="24"/>
          <w:szCs w:val="24"/>
        </w:rPr>
        <w:t xml:space="preserve">v čekárně, v průchodu a v chodbě budou umístěna svítidla pro nouzové osvětlení se zdroji s autonomností 1 hodina. </w:t>
      </w:r>
    </w:p>
    <w:p w:rsidR="00487AF4" w:rsidRDefault="00487AF4" w:rsidP="004D083A">
      <w:pPr>
        <w:pStyle w:val="Odstavecseseznamem"/>
        <w:keepNext/>
        <w:numPr>
          <w:ilvl w:val="0"/>
          <w:numId w:val="21"/>
        </w:numPr>
        <w:jc w:val="both"/>
        <w:outlineLvl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Uzemnění, pospojování – stávající</w:t>
      </w:r>
    </w:p>
    <w:p w:rsidR="00487AF4" w:rsidRDefault="00487AF4" w:rsidP="004D083A">
      <w:pPr>
        <w:pStyle w:val="Odstavecseseznamem"/>
        <w:keepNext/>
        <w:numPr>
          <w:ilvl w:val="0"/>
          <w:numId w:val="21"/>
        </w:numPr>
        <w:jc w:val="both"/>
        <w:outlineLvl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Ochrana před bleskem – stávající</w:t>
      </w:r>
    </w:p>
    <w:p w:rsidR="00487AF4" w:rsidRPr="004D083A" w:rsidRDefault="00487AF4" w:rsidP="004D083A">
      <w:pPr>
        <w:pStyle w:val="Odstavecseseznamem"/>
        <w:keepNext/>
        <w:numPr>
          <w:ilvl w:val="0"/>
          <w:numId w:val="21"/>
        </w:numPr>
        <w:jc w:val="both"/>
        <w:outlineLvl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Ochrana proti přepětí – v rozvaděči R 1 bude osazena kombinovaná přepěťová ochrana třídy SPD 1 + SPD 2. Na zásuvkové úrovni u koncových zařízení ochrana třídy SPD 3</w:t>
      </w:r>
      <w:r w:rsidR="00B643E0">
        <w:rPr>
          <w:rFonts w:ascii="Calibri" w:hAnsi="Calibri" w:cs="Calibri"/>
          <w:sz w:val="24"/>
          <w:szCs w:val="24"/>
        </w:rPr>
        <w:t xml:space="preserve">. Dodavatel elektromontážních prací zajistí výchozí revizi el. </w:t>
      </w:r>
      <w:proofErr w:type="gramStart"/>
      <w:r w:rsidR="00B643E0">
        <w:rPr>
          <w:rFonts w:ascii="Calibri" w:hAnsi="Calibri" w:cs="Calibri"/>
          <w:sz w:val="24"/>
          <w:szCs w:val="24"/>
        </w:rPr>
        <w:t>zařízení</w:t>
      </w:r>
      <w:proofErr w:type="gramEnd"/>
      <w:r w:rsidR="00B643E0">
        <w:rPr>
          <w:rFonts w:ascii="Calibri" w:hAnsi="Calibri" w:cs="Calibri"/>
          <w:sz w:val="24"/>
          <w:szCs w:val="24"/>
        </w:rPr>
        <w:t xml:space="preserve"> a prokazatelně seznámí personál s obsluhou el. zařízení.</w:t>
      </w:r>
    </w:p>
    <w:p w:rsidR="00BB48A4" w:rsidRDefault="00BB48A4" w:rsidP="00475414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:rsidR="004D083A" w:rsidRDefault="004D083A" w:rsidP="00475414">
      <w:pPr>
        <w:jc w:val="both"/>
        <w:rPr>
          <w:rFonts w:ascii="Calibri" w:hAnsi="Calibri" w:cs="Calibri"/>
          <w:b/>
          <w:sz w:val="22"/>
        </w:rPr>
      </w:pPr>
    </w:p>
    <w:p w:rsidR="00BA1445" w:rsidRDefault="00BA1445" w:rsidP="00475414">
      <w:pPr>
        <w:jc w:val="both"/>
        <w:rPr>
          <w:rFonts w:ascii="Calibri" w:hAnsi="Calibri" w:cs="Calibri"/>
          <w:b/>
          <w:sz w:val="22"/>
        </w:rPr>
      </w:pPr>
    </w:p>
    <w:p w:rsidR="00BB48A4" w:rsidRPr="00E019B4" w:rsidRDefault="00BB48A4" w:rsidP="007C78E0">
      <w:pPr>
        <w:pStyle w:val="Odstavecseseznamem"/>
        <w:widowControl w:val="0"/>
        <w:numPr>
          <w:ilvl w:val="0"/>
          <w:numId w:val="1"/>
        </w:numPr>
        <w:shd w:val="clear" w:color="auto" w:fill="C6D9F1"/>
        <w:tabs>
          <w:tab w:val="left" w:pos="0"/>
          <w:tab w:val="left" w:pos="426"/>
          <w:tab w:val="left" w:pos="2835"/>
          <w:tab w:val="left" w:pos="5387"/>
          <w:tab w:val="left" w:pos="8363"/>
          <w:tab w:val="right" w:pos="9900"/>
        </w:tabs>
        <w:ind w:hanging="720"/>
        <w:jc w:val="both"/>
        <w:rPr>
          <w:rFonts w:ascii="Calibri" w:hAnsi="Calibri" w:cs="Calibri"/>
          <w:b/>
          <w:sz w:val="24"/>
          <w:szCs w:val="24"/>
        </w:rPr>
      </w:pPr>
      <w:r w:rsidRPr="00E019B4">
        <w:rPr>
          <w:rFonts w:ascii="Calibri" w:hAnsi="Calibri" w:cs="Calibri"/>
          <w:b/>
          <w:sz w:val="24"/>
          <w:szCs w:val="24"/>
        </w:rPr>
        <w:t>Požadavky na prokázání kvalifikačních předpokladů uchazečů</w:t>
      </w:r>
    </w:p>
    <w:p w:rsidR="00A9444E" w:rsidRDefault="00A9444E" w:rsidP="007650E0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</w:rPr>
      </w:pPr>
    </w:p>
    <w:p w:rsidR="00BB48A4" w:rsidRDefault="00BB48A4" w:rsidP="007650E0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Zadavatel požaduje prokázání kvalifikačních předpokladů:</w:t>
      </w:r>
    </w:p>
    <w:p w:rsidR="00BB48A4" w:rsidRDefault="00BB48A4" w:rsidP="007650E0">
      <w:pPr>
        <w:pStyle w:val="Odstavecseseznamem"/>
        <w:widowControl w:val="0"/>
        <w:numPr>
          <w:ilvl w:val="0"/>
          <w:numId w:val="6"/>
        </w:numPr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</w:rPr>
      </w:pPr>
      <w:proofErr w:type="gramStart"/>
      <w:r w:rsidRPr="00A16CF5">
        <w:rPr>
          <w:rFonts w:ascii="Calibri" w:hAnsi="Calibri" w:cs="Calibri"/>
          <w:b/>
          <w:sz w:val="24"/>
          <w:szCs w:val="24"/>
        </w:rPr>
        <w:t>základních</w:t>
      </w:r>
      <w:r>
        <w:rPr>
          <w:rFonts w:ascii="Calibri" w:hAnsi="Calibri" w:cs="Calibri"/>
          <w:sz w:val="24"/>
          <w:szCs w:val="24"/>
        </w:rPr>
        <w:t xml:space="preserve">  –  formou</w:t>
      </w:r>
      <w:proofErr w:type="gramEnd"/>
      <w:r>
        <w:rPr>
          <w:rFonts w:ascii="Calibri" w:hAnsi="Calibri" w:cs="Calibri"/>
          <w:sz w:val="24"/>
          <w:szCs w:val="24"/>
        </w:rPr>
        <w:t xml:space="preserve"> předložení čestného prohlášení – viz vzor v příloze č. </w:t>
      </w:r>
      <w:r w:rsidR="001B66AD">
        <w:rPr>
          <w:rFonts w:ascii="Calibri" w:hAnsi="Calibri" w:cs="Calibri"/>
          <w:sz w:val="24"/>
          <w:szCs w:val="24"/>
        </w:rPr>
        <w:t>4</w:t>
      </w:r>
      <w:r>
        <w:rPr>
          <w:rFonts w:ascii="Calibri" w:hAnsi="Calibri" w:cs="Calibri"/>
          <w:sz w:val="24"/>
          <w:szCs w:val="24"/>
        </w:rPr>
        <w:t>.</w:t>
      </w:r>
    </w:p>
    <w:p w:rsidR="00BB48A4" w:rsidRDefault="00BB48A4" w:rsidP="007650E0">
      <w:pPr>
        <w:pStyle w:val="Odstavecseseznamem"/>
        <w:widowControl w:val="0"/>
        <w:numPr>
          <w:ilvl w:val="0"/>
          <w:numId w:val="6"/>
        </w:numPr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</w:rPr>
      </w:pPr>
      <w:proofErr w:type="gramStart"/>
      <w:r w:rsidRPr="00A16CF5">
        <w:rPr>
          <w:rFonts w:ascii="Calibri" w:hAnsi="Calibri" w:cs="Calibri"/>
          <w:b/>
          <w:sz w:val="24"/>
          <w:szCs w:val="24"/>
        </w:rPr>
        <w:t>profesních</w:t>
      </w:r>
      <w:r>
        <w:rPr>
          <w:rFonts w:ascii="Calibri" w:hAnsi="Calibri" w:cs="Calibri"/>
          <w:sz w:val="24"/>
          <w:szCs w:val="24"/>
        </w:rPr>
        <w:t xml:space="preserve">  –  formou</w:t>
      </w:r>
      <w:proofErr w:type="gramEnd"/>
      <w:r>
        <w:rPr>
          <w:rFonts w:ascii="Calibri" w:hAnsi="Calibri" w:cs="Calibri"/>
          <w:sz w:val="24"/>
          <w:szCs w:val="24"/>
        </w:rPr>
        <w:t xml:space="preserve"> předložení kopie výpisu z obchodního rejstříku či jiné evidence,       </w:t>
      </w:r>
    </w:p>
    <w:p w:rsidR="00BB48A4" w:rsidRPr="00A16CF5" w:rsidRDefault="00BB48A4" w:rsidP="007650E0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</w:rPr>
      </w:pPr>
      <w:r w:rsidRPr="00A16CF5"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 xml:space="preserve">                                     </w:t>
      </w:r>
      <w:r>
        <w:rPr>
          <w:rFonts w:ascii="Calibri" w:hAnsi="Calibri" w:cs="Calibri"/>
          <w:sz w:val="24"/>
          <w:szCs w:val="24"/>
        </w:rPr>
        <w:t>pokud je v ní uchazeč zapsán</w:t>
      </w:r>
      <w:r w:rsidRPr="00A16CF5">
        <w:rPr>
          <w:rFonts w:ascii="Calibri" w:hAnsi="Calibri" w:cs="Calibri"/>
          <w:sz w:val="24"/>
          <w:szCs w:val="24"/>
        </w:rPr>
        <w:t>,</w:t>
      </w:r>
    </w:p>
    <w:p w:rsidR="00BB48A4" w:rsidRPr="00A9444E" w:rsidRDefault="00A9444E" w:rsidP="00A9444E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ind w:left="708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        – </w:t>
      </w:r>
      <w:r w:rsidR="00BB48A4">
        <w:rPr>
          <w:rFonts w:ascii="Calibri" w:hAnsi="Calibri" w:cs="Calibri"/>
          <w:sz w:val="24"/>
          <w:szCs w:val="24"/>
        </w:rPr>
        <w:t xml:space="preserve">formou předložení </w:t>
      </w:r>
      <w:r w:rsidR="00BB48A4" w:rsidRPr="00A16CF5">
        <w:rPr>
          <w:rFonts w:ascii="Calibri" w:hAnsi="Calibri" w:cs="Calibri"/>
          <w:sz w:val="24"/>
          <w:szCs w:val="24"/>
        </w:rPr>
        <w:t>doklad</w:t>
      </w:r>
      <w:r w:rsidR="00BB48A4">
        <w:rPr>
          <w:rFonts w:ascii="Calibri" w:hAnsi="Calibri" w:cs="Calibri"/>
          <w:sz w:val="24"/>
          <w:szCs w:val="24"/>
        </w:rPr>
        <w:t>u</w:t>
      </w:r>
      <w:r w:rsidR="00BB48A4" w:rsidRPr="00A16CF5">
        <w:rPr>
          <w:rFonts w:ascii="Calibri" w:hAnsi="Calibri" w:cs="Calibri"/>
          <w:sz w:val="24"/>
          <w:szCs w:val="24"/>
        </w:rPr>
        <w:t xml:space="preserve"> o oprávnění k podnikání týkající se předmětu zakázky</w:t>
      </w:r>
      <w:r w:rsidR="00BB48A4">
        <w:rPr>
          <w:rFonts w:ascii="Calibri" w:hAnsi="Calibri" w:cs="Calibri"/>
          <w:sz w:val="24"/>
          <w:szCs w:val="24"/>
        </w:rPr>
        <w:t xml:space="preserve"> </w:t>
      </w:r>
      <w:r w:rsidR="00BB48A4" w:rsidRPr="00DB2B0F">
        <w:rPr>
          <w:rFonts w:ascii="Calibri" w:hAnsi="Calibri" w:cs="Calibri"/>
          <w:sz w:val="24"/>
          <w:szCs w:val="24"/>
        </w:rPr>
        <w:t>(</w:t>
      </w:r>
      <w:r w:rsidR="00BB48A4" w:rsidRPr="00DB2B0F">
        <w:rPr>
          <w:rFonts w:ascii="Calibri" w:hAnsi="Calibri" w:cs="Arial"/>
          <w:sz w:val="24"/>
          <w:szCs w:val="24"/>
        </w:rPr>
        <w:t>pro předmět činnosti Provádění staveb, jejich změn a odstraňování) případně výpis</w:t>
      </w:r>
      <w:r w:rsidR="00BB48A4">
        <w:rPr>
          <w:rFonts w:ascii="Calibri" w:hAnsi="Calibri" w:cs="Arial"/>
          <w:sz w:val="24"/>
          <w:szCs w:val="24"/>
        </w:rPr>
        <w:t>u</w:t>
      </w:r>
      <w:r w:rsidR="00BB48A4" w:rsidRPr="00DB2B0F">
        <w:rPr>
          <w:rFonts w:ascii="Calibri" w:hAnsi="Calibri" w:cs="Arial"/>
          <w:sz w:val="24"/>
          <w:szCs w:val="24"/>
        </w:rPr>
        <w:t xml:space="preserve"> ze živnostenského rejstříku, z</w:t>
      </w:r>
      <w:r>
        <w:rPr>
          <w:rFonts w:ascii="Calibri" w:hAnsi="Calibri" w:cs="Arial"/>
          <w:sz w:val="24"/>
          <w:szCs w:val="24"/>
        </w:rPr>
        <w:t>e</w:t>
      </w:r>
      <w:r w:rsidR="00BB48A4" w:rsidRPr="00DB2B0F">
        <w:rPr>
          <w:rFonts w:ascii="Calibri" w:hAnsi="Calibri" w:cs="Arial"/>
          <w:sz w:val="24"/>
          <w:szCs w:val="24"/>
        </w:rPr>
        <w:t> kterého tohoto oprávnění vyplývá.</w:t>
      </w:r>
    </w:p>
    <w:p w:rsidR="00BB48A4" w:rsidRPr="00A16CF5" w:rsidRDefault="00BB48A4" w:rsidP="007650E0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Tyto</w:t>
      </w:r>
      <w:r w:rsidRPr="00A16CF5">
        <w:rPr>
          <w:rFonts w:ascii="Calibri" w:hAnsi="Calibri" w:cs="Calibri"/>
          <w:sz w:val="24"/>
          <w:szCs w:val="24"/>
        </w:rPr>
        <w:t xml:space="preserve"> doklad</w:t>
      </w:r>
      <w:r>
        <w:rPr>
          <w:rFonts w:ascii="Calibri" w:hAnsi="Calibri" w:cs="Calibri"/>
          <w:sz w:val="24"/>
          <w:szCs w:val="24"/>
        </w:rPr>
        <w:t>y</w:t>
      </w:r>
      <w:r w:rsidRPr="00A16CF5">
        <w:rPr>
          <w:rFonts w:ascii="Calibri" w:hAnsi="Calibri" w:cs="Calibri"/>
          <w:sz w:val="24"/>
          <w:szCs w:val="24"/>
        </w:rPr>
        <w:t xml:space="preserve"> nesmí</w:t>
      </w:r>
      <w:r>
        <w:rPr>
          <w:rFonts w:ascii="Calibri" w:hAnsi="Calibri" w:cs="Calibri"/>
          <w:sz w:val="24"/>
          <w:szCs w:val="24"/>
        </w:rPr>
        <w:t xml:space="preserve"> být starší 90 kalendářních dnů.</w:t>
      </w:r>
    </w:p>
    <w:p w:rsidR="00BB48A4" w:rsidRPr="00B541F7" w:rsidRDefault="00BB48A4" w:rsidP="0031351E">
      <w:pPr>
        <w:pStyle w:val="Odstavecseseznamem"/>
        <w:numPr>
          <w:ilvl w:val="0"/>
          <w:numId w:val="6"/>
        </w:numPr>
        <w:tabs>
          <w:tab w:val="left" w:pos="709"/>
        </w:tabs>
        <w:suppressAutoHyphens/>
        <w:spacing w:line="280" w:lineRule="atLeast"/>
        <w:ind w:left="2268" w:right="72" w:hanging="1908"/>
        <w:jc w:val="both"/>
        <w:rPr>
          <w:rFonts w:ascii="Calibri" w:hAnsi="Calibri" w:cs="Calibri"/>
          <w:b/>
          <w:sz w:val="24"/>
          <w:szCs w:val="24"/>
        </w:rPr>
      </w:pPr>
      <w:proofErr w:type="gramStart"/>
      <w:r w:rsidRPr="00DD136C">
        <w:rPr>
          <w:rFonts w:ascii="Calibri" w:hAnsi="Calibri" w:cs="Calibri"/>
          <w:b/>
          <w:sz w:val="24"/>
          <w:szCs w:val="24"/>
        </w:rPr>
        <w:t xml:space="preserve">technických </w:t>
      </w:r>
      <w:r w:rsidR="00A9444E">
        <w:rPr>
          <w:rFonts w:ascii="Calibri" w:hAnsi="Calibri" w:cs="Calibri"/>
          <w:b/>
          <w:sz w:val="24"/>
          <w:szCs w:val="24"/>
        </w:rPr>
        <w:t xml:space="preserve"> </w:t>
      </w:r>
      <w:r w:rsidRPr="00DD136C">
        <w:rPr>
          <w:rFonts w:ascii="Calibri" w:hAnsi="Calibri" w:cs="Calibri"/>
          <w:sz w:val="24"/>
          <w:szCs w:val="24"/>
        </w:rPr>
        <w:t xml:space="preserve">– </w:t>
      </w:r>
      <w:r w:rsidRPr="00B541F7">
        <w:rPr>
          <w:rFonts w:ascii="Calibri" w:hAnsi="Calibri" w:cs="Calibri"/>
          <w:sz w:val="24"/>
          <w:szCs w:val="24"/>
        </w:rPr>
        <w:t>formou</w:t>
      </w:r>
      <w:proofErr w:type="gramEnd"/>
      <w:r w:rsidRPr="00B541F7">
        <w:rPr>
          <w:rFonts w:ascii="Calibri" w:hAnsi="Calibri" w:cs="Calibri"/>
          <w:sz w:val="24"/>
          <w:szCs w:val="24"/>
        </w:rPr>
        <w:t xml:space="preserve"> předložení seznamu osob, které se budou na </w:t>
      </w:r>
      <w:r w:rsidR="0031351E" w:rsidRPr="00B541F7">
        <w:rPr>
          <w:rFonts w:ascii="Calibri" w:hAnsi="Calibri" w:cs="Calibri"/>
          <w:sz w:val="24"/>
          <w:szCs w:val="24"/>
        </w:rPr>
        <w:t xml:space="preserve">plnění </w:t>
      </w:r>
      <w:r w:rsidRPr="00B541F7">
        <w:rPr>
          <w:rFonts w:ascii="Calibri" w:hAnsi="Calibri" w:cs="Calibri"/>
          <w:sz w:val="24"/>
          <w:szCs w:val="24"/>
        </w:rPr>
        <w:t>zakáz</w:t>
      </w:r>
      <w:r w:rsidR="0031351E" w:rsidRPr="00B541F7">
        <w:rPr>
          <w:rFonts w:ascii="Calibri" w:hAnsi="Calibri" w:cs="Calibri"/>
          <w:sz w:val="24"/>
          <w:szCs w:val="24"/>
        </w:rPr>
        <w:t>ky</w:t>
      </w:r>
      <w:r w:rsidRPr="00B541F7">
        <w:rPr>
          <w:rFonts w:ascii="Calibri" w:hAnsi="Calibri" w:cs="Calibri"/>
          <w:sz w:val="24"/>
          <w:szCs w:val="24"/>
        </w:rPr>
        <w:t xml:space="preserve"> podílet</w:t>
      </w:r>
      <w:r w:rsidR="00A9444E" w:rsidRPr="00B541F7">
        <w:rPr>
          <w:rFonts w:ascii="Calibri" w:hAnsi="Calibri" w:cs="Calibri"/>
          <w:b/>
          <w:sz w:val="24"/>
          <w:szCs w:val="24"/>
        </w:rPr>
        <w:t xml:space="preserve"> </w:t>
      </w:r>
      <w:r w:rsidR="0031351E" w:rsidRPr="00B541F7">
        <w:rPr>
          <w:rFonts w:ascii="Calibri" w:hAnsi="Calibri" w:cs="Calibri"/>
          <w:b/>
          <w:sz w:val="24"/>
          <w:szCs w:val="24"/>
        </w:rPr>
        <w:t xml:space="preserve">- </w:t>
      </w:r>
      <w:r w:rsidRPr="00B541F7">
        <w:rPr>
          <w:rFonts w:ascii="Calibri" w:hAnsi="Calibri" w:cs="Calibri"/>
          <w:sz w:val="24"/>
          <w:szCs w:val="24"/>
        </w:rPr>
        <w:t xml:space="preserve">minimálně 1 odborná osoba – stavbyvedoucí </w:t>
      </w:r>
      <w:r w:rsidRPr="00B541F7">
        <w:rPr>
          <w:rFonts w:ascii="Calibri" w:hAnsi="Calibri" w:cs="Arial"/>
          <w:sz w:val="24"/>
          <w:szCs w:val="24"/>
        </w:rPr>
        <w:t>zajišťující kontrolu jakosti</w:t>
      </w:r>
      <w:r w:rsidR="00FE3BC2" w:rsidRPr="00B541F7">
        <w:rPr>
          <w:rFonts w:ascii="Calibri" w:hAnsi="Calibri" w:cs="Arial"/>
          <w:sz w:val="24"/>
          <w:szCs w:val="24"/>
        </w:rPr>
        <w:t xml:space="preserve">. Tato osoba musí mít autorizaci v oboru Pozemní stavby </w:t>
      </w:r>
      <w:r w:rsidR="00FE3BC2" w:rsidRPr="00B541F7">
        <w:rPr>
          <w:szCs w:val="24"/>
        </w:rPr>
        <w:t xml:space="preserve">ve smyslu zákona č. </w:t>
      </w:r>
      <w:r w:rsidR="00E32200" w:rsidRPr="00B541F7">
        <w:rPr>
          <w:szCs w:val="24"/>
        </w:rPr>
        <w:t>3</w:t>
      </w:r>
      <w:r w:rsidR="00FE3BC2" w:rsidRPr="00B541F7">
        <w:rPr>
          <w:szCs w:val="24"/>
        </w:rPr>
        <w:t>60/1992 Sb., ve znění pozdějších předpisů</w:t>
      </w:r>
      <w:r w:rsidR="00FE3BC2" w:rsidRPr="00B541F7">
        <w:rPr>
          <w:rFonts w:ascii="Calibri" w:hAnsi="Calibri" w:cs="Arial"/>
          <w:sz w:val="24"/>
          <w:szCs w:val="24"/>
        </w:rPr>
        <w:t>.</w:t>
      </w:r>
      <w:r w:rsidR="009336A4" w:rsidRPr="00B541F7">
        <w:rPr>
          <w:rFonts w:ascii="Calibri" w:hAnsi="Calibri" w:cs="Arial"/>
          <w:sz w:val="24"/>
          <w:szCs w:val="24"/>
        </w:rPr>
        <w:t xml:space="preserve"> Prostá kopie autorizace bude tvoři</w:t>
      </w:r>
      <w:r w:rsidR="005A3FF2" w:rsidRPr="00B541F7">
        <w:rPr>
          <w:rFonts w:ascii="Calibri" w:hAnsi="Calibri" w:cs="Arial"/>
          <w:sz w:val="24"/>
          <w:szCs w:val="24"/>
        </w:rPr>
        <w:t>t</w:t>
      </w:r>
      <w:r w:rsidR="009336A4" w:rsidRPr="00B541F7">
        <w:rPr>
          <w:rFonts w:ascii="Calibri" w:hAnsi="Calibri" w:cs="Arial"/>
          <w:sz w:val="24"/>
          <w:szCs w:val="24"/>
        </w:rPr>
        <w:t xml:space="preserve"> součást nabídky uchazeče.</w:t>
      </w:r>
      <w:r w:rsidRPr="00B541F7">
        <w:rPr>
          <w:rFonts w:ascii="Book Antiqua" w:hAnsi="Book Antiqua" w:cs="Arial"/>
          <w:sz w:val="22"/>
        </w:rPr>
        <w:t xml:space="preserve"> </w:t>
      </w:r>
    </w:p>
    <w:p w:rsidR="00BB48A4" w:rsidRPr="00FB6982" w:rsidRDefault="000922DB" w:rsidP="00FB6982">
      <w:pPr>
        <w:pStyle w:val="Odstavecseseznamem"/>
        <w:suppressAutoHyphens/>
        <w:spacing w:line="280" w:lineRule="atLeast"/>
        <w:ind w:left="2268" w:right="72" w:hanging="283"/>
        <w:jc w:val="both"/>
        <w:rPr>
          <w:rFonts w:ascii="Calibri" w:hAnsi="Calibri" w:cs="Calibri"/>
          <w:b/>
          <w:sz w:val="24"/>
          <w:szCs w:val="24"/>
        </w:rPr>
      </w:pPr>
      <w:r w:rsidRPr="00B541F7">
        <w:rPr>
          <w:rFonts w:ascii="Calibri" w:hAnsi="Calibri" w:cs="Calibri"/>
          <w:sz w:val="24"/>
          <w:szCs w:val="24"/>
        </w:rPr>
        <w:t xml:space="preserve">– </w:t>
      </w:r>
      <w:r w:rsidR="00BB48A4" w:rsidRPr="00B541F7">
        <w:rPr>
          <w:rFonts w:ascii="Calibri" w:hAnsi="Calibri" w:cs="Calibri"/>
          <w:sz w:val="24"/>
          <w:szCs w:val="24"/>
        </w:rPr>
        <w:t xml:space="preserve">formou předložení seznamu </w:t>
      </w:r>
      <w:r w:rsidR="00FE3BC2" w:rsidRPr="00B541F7">
        <w:rPr>
          <w:rFonts w:ascii="Calibri" w:hAnsi="Calibri" w:cs="Calibri"/>
          <w:sz w:val="24"/>
          <w:szCs w:val="24"/>
        </w:rPr>
        <w:t xml:space="preserve">alespoň 3 </w:t>
      </w:r>
      <w:r w:rsidR="00BB48A4" w:rsidRPr="00B541F7">
        <w:rPr>
          <w:rFonts w:ascii="Calibri" w:hAnsi="Calibri" w:cs="Calibri"/>
          <w:sz w:val="24"/>
          <w:szCs w:val="24"/>
        </w:rPr>
        <w:t xml:space="preserve">staveb obdobného charakteru provedených uchazečem </w:t>
      </w:r>
      <w:r w:rsidR="00481EB4" w:rsidRPr="00B541F7">
        <w:rPr>
          <w:rFonts w:ascii="Calibri" w:hAnsi="Calibri" w:cs="Calibri"/>
          <w:sz w:val="24"/>
          <w:szCs w:val="24"/>
        </w:rPr>
        <w:t xml:space="preserve">v </w:t>
      </w:r>
      <w:r w:rsidR="00BB48A4" w:rsidRPr="00B541F7">
        <w:rPr>
          <w:rFonts w:ascii="Calibri" w:hAnsi="Calibri" w:cs="Calibri"/>
          <w:sz w:val="24"/>
          <w:szCs w:val="24"/>
        </w:rPr>
        <w:t>poslední</w:t>
      </w:r>
      <w:r w:rsidR="00481EB4" w:rsidRPr="00B541F7">
        <w:rPr>
          <w:rFonts w:ascii="Calibri" w:hAnsi="Calibri" w:cs="Calibri"/>
          <w:sz w:val="24"/>
          <w:szCs w:val="24"/>
        </w:rPr>
        <w:t>ch</w:t>
      </w:r>
      <w:r w:rsidR="00BB48A4" w:rsidRPr="00B541F7">
        <w:rPr>
          <w:rFonts w:ascii="Calibri" w:hAnsi="Calibri" w:cs="Calibri"/>
          <w:sz w:val="24"/>
          <w:szCs w:val="24"/>
        </w:rPr>
        <w:t xml:space="preserve"> 3 </w:t>
      </w:r>
      <w:r w:rsidR="00481EB4" w:rsidRPr="00B541F7">
        <w:rPr>
          <w:rFonts w:ascii="Calibri" w:hAnsi="Calibri" w:cs="Calibri"/>
          <w:sz w:val="24"/>
          <w:szCs w:val="24"/>
        </w:rPr>
        <w:t>letech</w:t>
      </w:r>
      <w:r w:rsidR="00BB48A4" w:rsidRPr="00B541F7">
        <w:rPr>
          <w:rFonts w:ascii="Calibri" w:hAnsi="Calibri" w:cs="Calibri"/>
          <w:sz w:val="24"/>
          <w:szCs w:val="24"/>
        </w:rPr>
        <w:t xml:space="preserve"> v obdobném rozsahu – minimálně ve výši 500.000,- Kč bez DPH</w:t>
      </w:r>
      <w:r w:rsidR="001E1E1C" w:rsidRPr="00B541F7">
        <w:rPr>
          <w:rFonts w:ascii="Calibri" w:hAnsi="Calibri" w:cs="Calibri"/>
          <w:sz w:val="24"/>
          <w:szCs w:val="24"/>
        </w:rPr>
        <w:t xml:space="preserve"> za 1 </w:t>
      </w:r>
      <w:r w:rsidR="00FE3BC2" w:rsidRPr="00B541F7">
        <w:rPr>
          <w:rFonts w:ascii="Calibri" w:hAnsi="Calibri" w:cs="Calibri"/>
          <w:sz w:val="24"/>
          <w:szCs w:val="24"/>
        </w:rPr>
        <w:t>akci/</w:t>
      </w:r>
      <w:r w:rsidR="001E1E1C" w:rsidRPr="00B541F7">
        <w:rPr>
          <w:rFonts w:ascii="Calibri" w:hAnsi="Calibri" w:cs="Calibri"/>
          <w:sz w:val="24"/>
          <w:szCs w:val="24"/>
        </w:rPr>
        <w:t>stavbu</w:t>
      </w:r>
      <w:r w:rsidR="00FE3BC2" w:rsidRPr="00B541F7">
        <w:rPr>
          <w:rFonts w:ascii="Calibri" w:hAnsi="Calibri" w:cs="Calibri"/>
          <w:sz w:val="24"/>
          <w:szCs w:val="24"/>
        </w:rPr>
        <w:t xml:space="preserve">. Seznam bude mít podobu čestného prohlášení uvedeného v příloze č. </w:t>
      </w:r>
      <w:r w:rsidR="001B66AD">
        <w:rPr>
          <w:rFonts w:ascii="Calibri" w:hAnsi="Calibri" w:cs="Calibri"/>
          <w:sz w:val="24"/>
          <w:szCs w:val="24"/>
        </w:rPr>
        <w:t xml:space="preserve">5 </w:t>
      </w:r>
      <w:r w:rsidR="00B541F7">
        <w:rPr>
          <w:rFonts w:ascii="Calibri" w:hAnsi="Calibri" w:cs="Calibri"/>
          <w:sz w:val="24"/>
          <w:szCs w:val="24"/>
        </w:rPr>
        <w:t>této zadávací dokumentace.</w:t>
      </w:r>
    </w:p>
    <w:p w:rsidR="00BB48A4" w:rsidRPr="007B7441" w:rsidRDefault="00BB48A4" w:rsidP="007650E0">
      <w:pPr>
        <w:widowControl w:val="0"/>
        <w:shd w:val="clear" w:color="auto" w:fill="C6D9F1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lastRenderedPageBreak/>
        <w:t>5</w:t>
      </w:r>
      <w:r w:rsidRPr="007B7441">
        <w:rPr>
          <w:rFonts w:ascii="Calibri" w:hAnsi="Calibri" w:cs="Calibri"/>
          <w:b/>
          <w:sz w:val="24"/>
          <w:szCs w:val="24"/>
        </w:rPr>
        <w:t xml:space="preserve">. </w:t>
      </w:r>
      <w:r>
        <w:rPr>
          <w:rFonts w:ascii="Calibri" w:hAnsi="Calibri" w:cs="Calibri"/>
          <w:b/>
          <w:sz w:val="24"/>
          <w:szCs w:val="24"/>
        </w:rPr>
        <w:t xml:space="preserve">  Další požadavky zadavatele </w:t>
      </w:r>
    </w:p>
    <w:p w:rsidR="00A9444E" w:rsidRDefault="00A9444E" w:rsidP="007650E0">
      <w:pPr>
        <w:spacing w:line="280" w:lineRule="atLeast"/>
        <w:jc w:val="both"/>
        <w:rPr>
          <w:rFonts w:ascii="Calibri" w:hAnsi="Calibri" w:cs="Arial"/>
          <w:sz w:val="24"/>
          <w:szCs w:val="24"/>
        </w:rPr>
      </w:pPr>
    </w:p>
    <w:p w:rsidR="00BB48A4" w:rsidRDefault="00BB48A4" w:rsidP="009336A4">
      <w:pPr>
        <w:spacing w:line="280" w:lineRule="atLeast"/>
        <w:jc w:val="both"/>
        <w:rPr>
          <w:rFonts w:ascii="Calibri" w:hAnsi="Calibri" w:cs="Arial"/>
          <w:sz w:val="24"/>
          <w:szCs w:val="24"/>
        </w:rPr>
      </w:pPr>
      <w:r w:rsidRPr="00FE3BC2">
        <w:rPr>
          <w:rFonts w:ascii="Calibri" w:hAnsi="Calibri" w:cs="Arial"/>
          <w:sz w:val="24"/>
          <w:szCs w:val="24"/>
        </w:rPr>
        <w:t xml:space="preserve">Vzhledem ke skutečnosti, že realizace veřejné zakázky bude probíhat </w:t>
      </w:r>
      <w:r w:rsidRPr="00FE3BC2">
        <w:rPr>
          <w:rFonts w:ascii="Calibri" w:hAnsi="Calibri" w:cs="Arial"/>
          <w:b/>
          <w:sz w:val="24"/>
          <w:szCs w:val="24"/>
        </w:rPr>
        <w:t>za provozu úřadu</w:t>
      </w:r>
      <w:r w:rsidRPr="00FE3BC2">
        <w:rPr>
          <w:rFonts w:ascii="Calibri" w:hAnsi="Calibri" w:cs="Arial"/>
          <w:sz w:val="24"/>
          <w:szCs w:val="24"/>
        </w:rPr>
        <w:t>, je dodavatel povinen dodržovat následující</w:t>
      </w:r>
      <w:r w:rsidR="00FE3BC2" w:rsidRPr="00FE3BC2">
        <w:rPr>
          <w:rFonts w:ascii="Calibri" w:hAnsi="Calibri" w:cs="Arial"/>
          <w:sz w:val="24"/>
          <w:szCs w:val="24"/>
        </w:rPr>
        <w:t>:</w:t>
      </w:r>
    </w:p>
    <w:p w:rsidR="009336A4" w:rsidRDefault="009336A4" w:rsidP="007650E0">
      <w:pPr>
        <w:numPr>
          <w:ilvl w:val="0"/>
          <w:numId w:val="8"/>
        </w:numPr>
        <w:tabs>
          <w:tab w:val="left" w:pos="360"/>
        </w:tabs>
        <w:suppressAutoHyphens/>
        <w:spacing w:line="280" w:lineRule="atLeast"/>
        <w:ind w:left="360"/>
        <w:jc w:val="both"/>
        <w:rPr>
          <w:rFonts w:ascii="Calibri" w:hAnsi="Calibri" w:cs="Arial"/>
          <w:sz w:val="24"/>
          <w:szCs w:val="24"/>
        </w:rPr>
      </w:pPr>
      <w:r w:rsidRPr="00986ED9">
        <w:rPr>
          <w:rFonts w:ascii="Calibri" w:hAnsi="Calibri" w:cs="Arial"/>
          <w:sz w:val="24"/>
          <w:szCs w:val="24"/>
        </w:rPr>
        <w:t>dodavatel nesmí žádným způsobem narušit chod úřadu</w:t>
      </w:r>
      <w:r>
        <w:rPr>
          <w:rFonts w:ascii="Calibri" w:hAnsi="Calibri" w:cs="Arial"/>
          <w:sz w:val="24"/>
          <w:szCs w:val="24"/>
        </w:rPr>
        <w:t>, je povinen zejména:</w:t>
      </w:r>
    </w:p>
    <w:p w:rsidR="00BB48A4" w:rsidRDefault="00D03FDE" w:rsidP="00D03FDE">
      <w:pPr>
        <w:tabs>
          <w:tab w:val="left" w:pos="360"/>
        </w:tabs>
        <w:suppressAutoHyphens/>
        <w:spacing w:line="280" w:lineRule="atLeast"/>
        <w:ind w:left="1068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- zajistit bezpečný průchod </w:t>
      </w:r>
      <w:proofErr w:type="gramStart"/>
      <w:r>
        <w:rPr>
          <w:rFonts w:ascii="Calibri" w:hAnsi="Calibri" w:cs="Arial"/>
          <w:sz w:val="24"/>
          <w:szCs w:val="24"/>
        </w:rPr>
        <w:t>zaměstnanců  a klientů</w:t>
      </w:r>
      <w:proofErr w:type="gramEnd"/>
      <w:r>
        <w:rPr>
          <w:rFonts w:ascii="Calibri" w:hAnsi="Calibri" w:cs="Arial"/>
          <w:sz w:val="24"/>
          <w:szCs w:val="24"/>
        </w:rPr>
        <w:t xml:space="preserve"> ÚP i zaměstnanců a zákazníků přilehlého obchodu</w:t>
      </w:r>
    </w:p>
    <w:p w:rsidR="00BB48A4" w:rsidRPr="00B541F7" w:rsidRDefault="00E32200" w:rsidP="00E32200">
      <w:pPr>
        <w:tabs>
          <w:tab w:val="left" w:pos="360"/>
        </w:tabs>
        <w:suppressAutoHyphens/>
        <w:spacing w:line="280" w:lineRule="atLeast"/>
        <w:ind w:left="1068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- </w:t>
      </w:r>
      <w:r w:rsidR="00BB48A4" w:rsidRPr="00B541F7">
        <w:rPr>
          <w:rFonts w:ascii="Calibri" w:hAnsi="Calibri" w:cs="Arial"/>
          <w:sz w:val="24"/>
          <w:szCs w:val="24"/>
        </w:rPr>
        <w:t xml:space="preserve">v průběhu stavebních prací </w:t>
      </w:r>
      <w:r w:rsidR="009336A4" w:rsidRPr="00B541F7">
        <w:rPr>
          <w:rFonts w:ascii="Calibri" w:hAnsi="Calibri" w:cs="Arial"/>
          <w:sz w:val="24"/>
          <w:szCs w:val="24"/>
        </w:rPr>
        <w:t xml:space="preserve">zajistit </w:t>
      </w:r>
      <w:r w:rsidR="00BB48A4" w:rsidRPr="00B541F7">
        <w:rPr>
          <w:rFonts w:ascii="Calibri" w:hAnsi="Calibri" w:cs="Arial"/>
          <w:sz w:val="24"/>
          <w:szCs w:val="24"/>
        </w:rPr>
        <w:t>prováděn</w:t>
      </w:r>
      <w:r w:rsidR="009336A4" w:rsidRPr="00B541F7">
        <w:rPr>
          <w:rFonts w:ascii="Calibri" w:hAnsi="Calibri" w:cs="Arial"/>
          <w:sz w:val="24"/>
          <w:szCs w:val="24"/>
        </w:rPr>
        <w:t>í</w:t>
      </w:r>
      <w:r w:rsidR="00BB48A4" w:rsidRPr="00B541F7">
        <w:rPr>
          <w:rFonts w:ascii="Calibri" w:hAnsi="Calibri" w:cs="Arial"/>
          <w:sz w:val="24"/>
          <w:szCs w:val="24"/>
        </w:rPr>
        <w:t xml:space="preserve"> úklidov</w:t>
      </w:r>
      <w:r w:rsidR="009336A4" w:rsidRPr="00B541F7">
        <w:rPr>
          <w:rFonts w:ascii="Calibri" w:hAnsi="Calibri" w:cs="Arial"/>
          <w:sz w:val="24"/>
          <w:szCs w:val="24"/>
        </w:rPr>
        <w:t>ých</w:t>
      </w:r>
      <w:r w:rsidR="00BB48A4" w:rsidRPr="00B541F7">
        <w:rPr>
          <w:rFonts w:ascii="Calibri" w:hAnsi="Calibri" w:cs="Arial"/>
          <w:sz w:val="24"/>
          <w:szCs w:val="24"/>
        </w:rPr>
        <w:t xml:space="preserve"> p</w:t>
      </w:r>
      <w:r w:rsidR="009336A4" w:rsidRPr="00B541F7">
        <w:rPr>
          <w:rFonts w:ascii="Calibri" w:hAnsi="Calibri" w:cs="Arial"/>
          <w:sz w:val="24"/>
          <w:szCs w:val="24"/>
        </w:rPr>
        <w:t>rací</w:t>
      </w:r>
      <w:r w:rsidR="00BB48A4" w:rsidRPr="00B541F7">
        <w:rPr>
          <w:rFonts w:ascii="Calibri" w:hAnsi="Calibri" w:cs="Arial"/>
          <w:sz w:val="24"/>
          <w:szCs w:val="24"/>
        </w:rPr>
        <w:t>, budou přijímána opatření nezbytná pro z</w:t>
      </w:r>
      <w:r w:rsidR="00D03FDE" w:rsidRPr="00B541F7">
        <w:rPr>
          <w:rFonts w:ascii="Calibri" w:hAnsi="Calibri" w:cs="Arial"/>
          <w:sz w:val="24"/>
          <w:szCs w:val="24"/>
        </w:rPr>
        <w:t>abránění šíření prachu a hluku.</w:t>
      </w:r>
    </w:p>
    <w:p w:rsidR="00E32200" w:rsidRDefault="00E32200" w:rsidP="007650E0">
      <w:pPr>
        <w:tabs>
          <w:tab w:val="left" w:pos="360"/>
        </w:tabs>
        <w:suppressAutoHyphens/>
        <w:spacing w:line="280" w:lineRule="atLeast"/>
        <w:jc w:val="both"/>
        <w:rPr>
          <w:rFonts w:ascii="Calibri" w:hAnsi="Calibri" w:cs="Arial"/>
          <w:sz w:val="24"/>
          <w:szCs w:val="24"/>
        </w:rPr>
      </w:pPr>
    </w:p>
    <w:p w:rsidR="00BA1445" w:rsidRDefault="00BA1445" w:rsidP="007650E0">
      <w:pPr>
        <w:tabs>
          <w:tab w:val="left" w:pos="360"/>
        </w:tabs>
        <w:suppressAutoHyphens/>
        <w:spacing w:line="280" w:lineRule="atLeast"/>
        <w:jc w:val="both"/>
        <w:rPr>
          <w:rFonts w:ascii="Calibri" w:hAnsi="Calibri" w:cs="Arial"/>
          <w:sz w:val="24"/>
          <w:szCs w:val="24"/>
        </w:rPr>
      </w:pPr>
    </w:p>
    <w:p w:rsidR="00E55B14" w:rsidRPr="007B7441" w:rsidRDefault="00E55B14" w:rsidP="00E55B14">
      <w:pPr>
        <w:widowControl w:val="0"/>
        <w:shd w:val="clear" w:color="auto" w:fill="C6D9F1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6</w:t>
      </w:r>
      <w:r w:rsidRPr="007B7441">
        <w:rPr>
          <w:rFonts w:ascii="Calibri" w:hAnsi="Calibri" w:cs="Calibri"/>
          <w:b/>
          <w:sz w:val="24"/>
          <w:szCs w:val="24"/>
        </w:rPr>
        <w:t xml:space="preserve">. </w:t>
      </w:r>
      <w:r>
        <w:rPr>
          <w:rFonts w:ascii="Calibri" w:hAnsi="Calibri" w:cs="Calibri"/>
          <w:b/>
          <w:sz w:val="24"/>
          <w:szCs w:val="24"/>
        </w:rPr>
        <w:t xml:space="preserve">  Požadavek na informaci o subdodavatelích  </w:t>
      </w:r>
    </w:p>
    <w:p w:rsidR="00E55B14" w:rsidRPr="00814D8A" w:rsidRDefault="00481EB4" w:rsidP="00E55B14">
      <w:pPr>
        <w:spacing w:line="280" w:lineRule="atLeast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 </w:t>
      </w:r>
    </w:p>
    <w:p w:rsidR="00E55B14" w:rsidRPr="00814D8A" w:rsidRDefault="00E55B14" w:rsidP="00E55B14">
      <w:pPr>
        <w:spacing w:line="280" w:lineRule="atLeast"/>
        <w:jc w:val="both"/>
        <w:rPr>
          <w:rFonts w:ascii="Calibri" w:hAnsi="Calibri" w:cs="Arial"/>
          <w:sz w:val="24"/>
          <w:szCs w:val="24"/>
        </w:rPr>
      </w:pPr>
      <w:r w:rsidRPr="00814D8A">
        <w:rPr>
          <w:rFonts w:ascii="Calibri" w:hAnsi="Calibri" w:cs="Arial"/>
          <w:sz w:val="24"/>
          <w:szCs w:val="24"/>
        </w:rPr>
        <w:t>V případě, že část zakázky bude plněna formou subdodávky (prostřednictvím třetí osoby), musí uchazeč ve své nabídce uvést, jakou část plnění veřejné zakázky bude zadána třetím osobám, a které osoby to budou.</w:t>
      </w:r>
    </w:p>
    <w:p w:rsidR="00E55B14" w:rsidRPr="00814D8A" w:rsidRDefault="00E55B14" w:rsidP="00E55B14">
      <w:pPr>
        <w:spacing w:line="280" w:lineRule="atLeast"/>
        <w:jc w:val="both"/>
        <w:rPr>
          <w:rFonts w:ascii="Calibri" w:hAnsi="Calibri" w:cs="Arial"/>
          <w:sz w:val="24"/>
          <w:szCs w:val="24"/>
        </w:rPr>
      </w:pPr>
      <w:r w:rsidRPr="00814D8A">
        <w:rPr>
          <w:rFonts w:ascii="Calibri" w:hAnsi="Calibri" w:cs="Arial"/>
          <w:sz w:val="24"/>
          <w:szCs w:val="24"/>
        </w:rPr>
        <w:t xml:space="preserve">Učiní tak prohlášením, k němuž využije přílohu č. </w:t>
      </w:r>
      <w:r w:rsidR="001B66AD">
        <w:rPr>
          <w:rFonts w:ascii="Calibri" w:hAnsi="Calibri" w:cs="Arial"/>
          <w:sz w:val="24"/>
          <w:szCs w:val="24"/>
        </w:rPr>
        <w:t>6</w:t>
      </w:r>
      <w:r w:rsidRPr="00814D8A">
        <w:rPr>
          <w:rFonts w:ascii="Calibri" w:hAnsi="Calibri" w:cs="Arial"/>
          <w:sz w:val="24"/>
          <w:szCs w:val="24"/>
        </w:rPr>
        <w:t xml:space="preserve"> zadávací dokumentace, v němž popíše subdodavatelský systém spolu s uvedením, jakou část veřejné zakázky bude konkrétní subdodavatel realizovat s uvedením druhu dodávek, služeb nebo stavebních prací a s uvedením % podílu na veřejné zakázce.</w:t>
      </w:r>
    </w:p>
    <w:p w:rsidR="00E55B14" w:rsidRPr="00814D8A" w:rsidRDefault="00E55B14" w:rsidP="00E55B14">
      <w:pPr>
        <w:spacing w:line="280" w:lineRule="atLeast"/>
        <w:jc w:val="both"/>
        <w:rPr>
          <w:rFonts w:ascii="Calibri" w:hAnsi="Calibri" w:cs="Arial"/>
          <w:sz w:val="24"/>
          <w:szCs w:val="24"/>
        </w:rPr>
      </w:pPr>
    </w:p>
    <w:p w:rsidR="00E55B14" w:rsidRPr="00814D8A" w:rsidRDefault="00E55B14" w:rsidP="00E55B14">
      <w:pPr>
        <w:spacing w:line="280" w:lineRule="atLeast"/>
        <w:jc w:val="both"/>
        <w:rPr>
          <w:rFonts w:ascii="Calibri" w:hAnsi="Calibri" w:cs="Arial"/>
          <w:sz w:val="24"/>
          <w:szCs w:val="24"/>
        </w:rPr>
      </w:pPr>
      <w:r w:rsidRPr="00814D8A">
        <w:rPr>
          <w:rFonts w:ascii="Calibri" w:hAnsi="Calibri" w:cs="Arial"/>
          <w:sz w:val="24"/>
          <w:szCs w:val="24"/>
        </w:rPr>
        <w:t xml:space="preserve">Úprava či doplnění seznamu subdodavatelů v průběhu plnění veřejné zakázky jsou možné pouze na základě písemné dohody smluvních stran. Změna subdodavatele </w:t>
      </w:r>
      <w:proofErr w:type="gramStart"/>
      <w:r w:rsidRPr="00814D8A">
        <w:rPr>
          <w:rFonts w:ascii="Calibri" w:hAnsi="Calibri" w:cs="Arial"/>
          <w:sz w:val="24"/>
          <w:szCs w:val="24"/>
        </w:rPr>
        <w:t xml:space="preserve">uvedeného </w:t>
      </w:r>
      <w:r w:rsidR="008A109B" w:rsidRPr="00814D8A">
        <w:rPr>
          <w:rFonts w:ascii="Calibri" w:hAnsi="Calibri" w:cs="Arial"/>
          <w:sz w:val="24"/>
          <w:szCs w:val="24"/>
        </w:rPr>
        <w:t xml:space="preserve">           </w:t>
      </w:r>
      <w:r w:rsidRPr="00814D8A">
        <w:rPr>
          <w:rFonts w:ascii="Calibri" w:hAnsi="Calibri" w:cs="Arial"/>
          <w:sz w:val="24"/>
          <w:szCs w:val="24"/>
        </w:rPr>
        <w:t>v nabídce</w:t>
      </w:r>
      <w:proofErr w:type="gramEnd"/>
      <w:r w:rsidRPr="00814D8A">
        <w:rPr>
          <w:rFonts w:ascii="Calibri" w:hAnsi="Calibri" w:cs="Arial"/>
          <w:sz w:val="24"/>
          <w:szCs w:val="24"/>
        </w:rPr>
        <w:t xml:space="preserve"> v průběhu plnění veřejné zakázky je možná pouze se souhlasem zadavatele.</w:t>
      </w:r>
    </w:p>
    <w:p w:rsidR="00E55B14" w:rsidRPr="00814D8A" w:rsidRDefault="00E55B14" w:rsidP="00E55B14">
      <w:pPr>
        <w:tabs>
          <w:tab w:val="left" w:pos="540"/>
        </w:tabs>
        <w:spacing w:line="280" w:lineRule="atLeast"/>
        <w:rPr>
          <w:rFonts w:ascii="Calibri" w:hAnsi="Calibri" w:cs="Arial"/>
          <w:b/>
          <w:sz w:val="24"/>
          <w:szCs w:val="24"/>
        </w:rPr>
      </w:pPr>
    </w:p>
    <w:p w:rsidR="00E55B14" w:rsidRPr="00814D8A" w:rsidRDefault="00E55B14" w:rsidP="00E55B14">
      <w:pPr>
        <w:tabs>
          <w:tab w:val="left" w:pos="540"/>
        </w:tabs>
        <w:spacing w:line="280" w:lineRule="atLeast"/>
        <w:ind w:left="480" w:hanging="480"/>
        <w:rPr>
          <w:rFonts w:ascii="Calibri" w:hAnsi="Calibri" w:cs="Arial"/>
          <w:b/>
          <w:sz w:val="24"/>
          <w:szCs w:val="24"/>
        </w:rPr>
      </w:pPr>
      <w:r w:rsidRPr="00814D8A">
        <w:rPr>
          <w:rFonts w:ascii="Calibri" w:hAnsi="Calibri" w:cs="Arial"/>
          <w:sz w:val="24"/>
          <w:szCs w:val="24"/>
        </w:rPr>
        <w:t>Tím n</w:t>
      </w:r>
      <w:r w:rsidR="008A109B" w:rsidRPr="00814D8A">
        <w:rPr>
          <w:rFonts w:ascii="Calibri" w:hAnsi="Calibri" w:cs="Arial"/>
          <w:sz w:val="24"/>
          <w:szCs w:val="24"/>
        </w:rPr>
        <w:t xml:space="preserve">ení dotčena výlučná odpovědnost </w:t>
      </w:r>
      <w:r w:rsidRPr="00814D8A">
        <w:rPr>
          <w:rFonts w:ascii="Calibri" w:hAnsi="Calibri" w:cs="Arial"/>
          <w:sz w:val="24"/>
          <w:szCs w:val="24"/>
        </w:rPr>
        <w:t xml:space="preserve">uchazeče za poskytování řádného plnění. </w:t>
      </w:r>
    </w:p>
    <w:p w:rsidR="00BB48A4" w:rsidRDefault="00BB48A4" w:rsidP="007650E0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  <w:u w:val="single"/>
        </w:rPr>
      </w:pPr>
    </w:p>
    <w:p w:rsidR="00BB48A4" w:rsidRDefault="00BB48A4" w:rsidP="007C78E0">
      <w:pPr>
        <w:jc w:val="both"/>
        <w:rPr>
          <w:rFonts w:ascii="Calibri" w:hAnsi="Calibri" w:cs="Calibri"/>
          <w:b/>
          <w:sz w:val="22"/>
        </w:rPr>
      </w:pPr>
    </w:p>
    <w:p w:rsidR="00BB48A4" w:rsidRPr="00E32200" w:rsidRDefault="00BB48A4" w:rsidP="00E32200">
      <w:pPr>
        <w:pStyle w:val="Odstavecseseznamem"/>
        <w:numPr>
          <w:ilvl w:val="0"/>
          <w:numId w:val="16"/>
        </w:numPr>
        <w:shd w:val="clear" w:color="auto" w:fill="C6D9F1"/>
        <w:ind w:left="426" w:hanging="426"/>
        <w:rPr>
          <w:rFonts w:ascii="Calibri" w:hAnsi="Calibri" w:cs="Calibri"/>
          <w:b/>
          <w:sz w:val="24"/>
        </w:rPr>
      </w:pPr>
      <w:proofErr w:type="gramStart"/>
      <w:r w:rsidRPr="00E32200">
        <w:rPr>
          <w:rFonts w:ascii="Calibri" w:hAnsi="Calibri" w:cs="Calibri"/>
          <w:b/>
          <w:sz w:val="24"/>
        </w:rPr>
        <w:t>Obchodní  a platební</w:t>
      </w:r>
      <w:proofErr w:type="gramEnd"/>
      <w:r w:rsidRPr="00E32200">
        <w:rPr>
          <w:rFonts w:ascii="Calibri" w:hAnsi="Calibri" w:cs="Calibri"/>
          <w:b/>
          <w:sz w:val="24"/>
        </w:rPr>
        <w:t xml:space="preserve"> podmínky</w:t>
      </w:r>
    </w:p>
    <w:p w:rsidR="00BB48A4" w:rsidRPr="00EF6CD5" w:rsidRDefault="00BB48A4" w:rsidP="007C78E0">
      <w:pPr>
        <w:ind w:left="720"/>
        <w:rPr>
          <w:rFonts w:ascii="Calibri" w:hAnsi="Calibri" w:cs="Calibri"/>
          <w:b/>
          <w:sz w:val="24"/>
          <w:u w:val="single"/>
        </w:rPr>
      </w:pPr>
    </w:p>
    <w:p w:rsidR="00BB48A4" w:rsidRPr="007049C5" w:rsidRDefault="00BB48A4" w:rsidP="007C78E0">
      <w:pPr>
        <w:spacing w:line="280" w:lineRule="atLeast"/>
        <w:rPr>
          <w:rFonts w:ascii="Calibri" w:hAnsi="Calibri" w:cs="Arial"/>
          <w:b/>
          <w:sz w:val="24"/>
          <w:szCs w:val="24"/>
        </w:rPr>
      </w:pPr>
      <w:r w:rsidRPr="007049C5">
        <w:rPr>
          <w:rFonts w:ascii="Calibri" w:hAnsi="Calibri" w:cs="Arial"/>
          <w:b/>
          <w:sz w:val="24"/>
          <w:szCs w:val="24"/>
        </w:rPr>
        <w:t>Obchodní podmínky</w:t>
      </w:r>
    </w:p>
    <w:p w:rsidR="00BB48A4" w:rsidRPr="009640CA" w:rsidRDefault="00BB48A4" w:rsidP="007C78E0">
      <w:pPr>
        <w:spacing w:line="280" w:lineRule="atLeast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O</w:t>
      </w:r>
      <w:r w:rsidRPr="007049C5">
        <w:rPr>
          <w:rFonts w:ascii="Calibri" w:hAnsi="Calibri" w:cs="Arial"/>
          <w:sz w:val="24"/>
          <w:szCs w:val="24"/>
        </w:rPr>
        <w:t xml:space="preserve">bchodní podmínky zadavatel zpracoval ve formě vzorové smlouvy na plnění této veřejné zakázky – smlouva o dílo. Zadavatel požaduje, aby uchazeči obchodní podmínky obligatorně v plném rozsahu akceptovali a po doplnění je použili jako </w:t>
      </w:r>
      <w:r w:rsidRPr="009640CA">
        <w:rPr>
          <w:rFonts w:ascii="Calibri" w:hAnsi="Calibri" w:cs="Arial"/>
          <w:sz w:val="24"/>
          <w:szCs w:val="24"/>
          <w:u w:val="single"/>
        </w:rPr>
        <w:t>návrh smlouvy o dílo</w:t>
      </w:r>
      <w:r w:rsidRPr="009640CA">
        <w:rPr>
          <w:rFonts w:ascii="Calibri" w:hAnsi="Calibri" w:cs="Arial"/>
          <w:sz w:val="24"/>
          <w:szCs w:val="24"/>
        </w:rPr>
        <w:t>, který pře</w:t>
      </w:r>
      <w:r w:rsidR="00B541F7" w:rsidRPr="009640CA">
        <w:rPr>
          <w:rFonts w:ascii="Calibri" w:hAnsi="Calibri" w:cs="Arial"/>
          <w:sz w:val="24"/>
          <w:szCs w:val="24"/>
        </w:rPr>
        <w:t xml:space="preserve">dloží jako součást své nabídky </w:t>
      </w:r>
      <w:r w:rsidR="00B541F7" w:rsidRPr="009640CA">
        <w:rPr>
          <w:rFonts w:ascii="Calibri" w:hAnsi="Calibri" w:cs="Arial"/>
          <w:sz w:val="24"/>
          <w:szCs w:val="24"/>
          <w:u w:val="single"/>
        </w:rPr>
        <w:t xml:space="preserve">včetně podrobného harmonogramu </w:t>
      </w:r>
      <w:proofErr w:type="gramStart"/>
      <w:r w:rsidR="00B541F7" w:rsidRPr="009640CA">
        <w:rPr>
          <w:rFonts w:ascii="Calibri" w:hAnsi="Calibri" w:cs="Arial"/>
          <w:sz w:val="24"/>
          <w:szCs w:val="24"/>
          <w:u w:val="single"/>
        </w:rPr>
        <w:t>prací  (po</w:t>
      </w:r>
      <w:proofErr w:type="gramEnd"/>
      <w:r w:rsidR="00B541F7" w:rsidRPr="009640CA">
        <w:rPr>
          <w:rFonts w:ascii="Calibri" w:hAnsi="Calibri" w:cs="Arial"/>
          <w:sz w:val="24"/>
          <w:szCs w:val="24"/>
          <w:u w:val="single"/>
        </w:rPr>
        <w:t xml:space="preserve"> týdnech)</w:t>
      </w:r>
      <w:r w:rsidR="00B541F7" w:rsidRPr="009640CA">
        <w:rPr>
          <w:rFonts w:ascii="Calibri" w:hAnsi="Calibri" w:cs="Arial"/>
          <w:sz w:val="24"/>
          <w:szCs w:val="24"/>
        </w:rPr>
        <w:t xml:space="preserve">. </w:t>
      </w:r>
    </w:p>
    <w:p w:rsidR="00BB48A4" w:rsidRDefault="00BB48A4" w:rsidP="007C78E0">
      <w:pPr>
        <w:spacing w:line="280" w:lineRule="atLeast"/>
        <w:jc w:val="both"/>
        <w:rPr>
          <w:rFonts w:ascii="Calibri" w:hAnsi="Calibri" w:cs="Arial"/>
          <w:sz w:val="24"/>
          <w:szCs w:val="24"/>
        </w:rPr>
      </w:pPr>
      <w:r w:rsidRPr="007049C5">
        <w:rPr>
          <w:rFonts w:ascii="Calibri" w:hAnsi="Calibri" w:cs="Arial"/>
          <w:sz w:val="24"/>
          <w:szCs w:val="24"/>
        </w:rPr>
        <w:t xml:space="preserve">Požadovaná délka záruční doby je stanovená minimálně 60 měsíců na stavební část </w:t>
      </w:r>
      <w:r>
        <w:rPr>
          <w:rFonts w:ascii="Calibri" w:hAnsi="Calibri" w:cs="Arial"/>
          <w:sz w:val="24"/>
          <w:szCs w:val="24"/>
        </w:rPr>
        <w:t>a 24</w:t>
      </w:r>
      <w:r w:rsidRPr="007049C5">
        <w:rPr>
          <w:rFonts w:ascii="Calibri" w:hAnsi="Calibri" w:cs="Arial"/>
          <w:sz w:val="24"/>
          <w:szCs w:val="24"/>
        </w:rPr>
        <w:t> měsíců na veškeré dodávky strojů, za</w:t>
      </w:r>
      <w:r>
        <w:rPr>
          <w:rFonts w:ascii="Calibri" w:hAnsi="Calibri" w:cs="Arial"/>
          <w:sz w:val="24"/>
          <w:szCs w:val="24"/>
        </w:rPr>
        <w:t>řízení, technologií, materiálů.</w:t>
      </w:r>
    </w:p>
    <w:p w:rsidR="00BB48A4" w:rsidRDefault="00BB48A4" w:rsidP="007C78E0">
      <w:pPr>
        <w:keepNext/>
        <w:spacing w:line="280" w:lineRule="atLeast"/>
        <w:jc w:val="both"/>
        <w:rPr>
          <w:rFonts w:ascii="Calibri" w:hAnsi="Calibri" w:cs="Arial"/>
          <w:sz w:val="24"/>
          <w:szCs w:val="24"/>
        </w:rPr>
      </w:pPr>
    </w:p>
    <w:p w:rsidR="00BB48A4" w:rsidRPr="007049C5" w:rsidRDefault="00BB48A4" w:rsidP="007C78E0">
      <w:pPr>
        <w:spacing w:line="280" w:lineRule="atLeast"/>
        <w:rPr>
          <w:rFonts w:ascii="Calibri" w:hAnsi="Calibri" w:cs="Arial"/>
          <w:b/>
          <w:sz w:val="24"/>
          <w:szCs w:val="24"/>
        </w:rPr>
      </w:pPr>
      <w:r w:rsidRPr="007049C5">
        <w:rPr>
          <w:rFonts w:ascii="Calibri" w:hAnsi="Calibri" w:cs="Arial"/>
          <w:b/>
          <w:sz w:val="24"/>
          <w:szCs w:val="24"/>
        </w:rPr>
        <w:t>Platební podmínky</w:t>
      </w:r>
    </w:p>
    <w:p w:rsidR="00BB48A4" w:rsidRPr="007049C5" w:rsidRDefault="00BB48A4" w:rsidP="007C78E0">
      <w:pPr>
        <w:spacing w:line="280" w:lineRule="atLeast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Zadavatel neposkytuje </w:t>
      </w:r>
      <w:r w:rsidRPr="007049C5">
        <w:rPr>
          <w:rFonts w:ascii="Calibri" w:hAnsi="Calibri" w:cs="Arial"/>
          <w:sz w:val="24"/>
          <w:szCs w:val="24"/>
        </w:rPr>
        <w:t>zálohy.</w:t>
      </w:r>
      <w:r>
        <w:rPr>
          <w:rFonts w:ascii="Calibri" w:hAnsi="Calibri" w:cs="Arial"/>
          <w:sz w:val="24"/>
          <w:szCs w:val="24"/>
        </w:rPr>
        <w:t xml:space="preserve"> </w:t>
      </w:r>
    </w:p>
    <w:p w:rsidR="00BB48A4" w:rsidRPr="007049C5" w:rsidRDefault="00BB48A4" w:rsidP="007C78E0">
      <w:pPr>
        <w:spacing w:line="280" w:lineRule="atLeast"/>
        <w:jc w:val="both"/>
        <w:rPr>
          <w:rFonts w:ascii="Calibri" w:hAnsi="Calibri" w:cs="Arial"/>
          <w:sz w:val="24"/>
          <w:szCs w:val="24"/>
        </w:rPr>
      </w:pPr>
      <w:r w:rsidRPr="007049C5">
        <w:rPr>
          <w:rFonts w:ascii="Calibri" w:hAnsi="Calibri" w:cs="Arial"/>
          <w:sz w:val="24"/>
          <w:szCs w:val="24"/>
        </w:rPr>
        <w:t>Závazné platební podmínky jsou podrobně vymezeny ve vzoru sml</w:t>
      </w:r>
      <w:r>
        <w:rPr>
          <w:rFonts w:ascii="Calibri" w:hAnsi="Calibri" w:cs="Arial"/>
          <w:sz w:val="24"/>
          <w:szCs w:val="24"/>
        </w:rPr>
        <w:t xml:space="preserve">ouvy o dílo- viz příloha č. </w:t>
      </w:r>
      <w:r w:rsidR="001B66AD">
        <w:rPr>
          <w:rFonts w:ascii="Calibri" w:hAnsi="Calibri" w:cs="Arial"/>
          <w:sz w:val="24"/>
          <w:szCs w:val="24"/>
        </w:rPr>
        <w:t>7</w:t>
      </w:r>
      <w:r w:rsidR="001B66AD" w:rsidRPr="007049C5">
        <w:rPr>
          <w:rFonts w:ascii="Calibri" w:hAnsi="Calibri" w:cs="Arial"/>
          <w:sz w:val="24"/>
          <w:szCs w:val="24"/>
        </w:rPr>
        <w:t xml:space="preserve"> </w:t>
      </w:r>
      <w:r w:rsidRPr="007049C5">
        <w:rPr>
          <w:rFonts w:ascii="Calibri" w:hAnsi="Calibri" w:cs="Arial"/>
          <w:sz w:val="24"/>
          <w:szCs w:val="24"/>
        </w:rPr>
        <w:t>této zadávací dokumentace.</w:t>
      </w:r>
    </w:p>
    <w:p w:rsidR="00BB48A4" w:rsidRDefault="00BB48A4" w:rsidP="007C78E0">
      <w:pPr>
        <w:jc w:val="both"/>
        <w:rPr>
          <w:rFonts w:ascii="Calibri" w:hAnsi="Calibri" w:cs="Calibri"/>
          <w:b/>
          <w:sz w:val="22"/>
        </w:rPr>
      </w:pPr>
    </w:p>
    <w:p w:rsidR="00447821" w:rsidRDefault="00447821" w:rsidP="007C78E0">
      <w:pPr>
        <w:jc w:val="both"/>
        <w:rPr>
          <w:rFonts w:ascii="Calibri" w:hAnsi="Calibri" w:cs="Calibri"/>
          <w:b/>
          <w:sz w:val="22"/>
        </w:rPr>
      </w:pPr>
    </w:p>
    <w:p w:rsidR="00FB6982" w:rsidRDefault="00FB6982" w:rsidP="007C78E0">
      <w:pPr>
        <w:jc w:val="both"/>
        <w:rPr>
          <w:rFonts w:ascii="Calibri" w:hAnsi="Calibri" w:cs="Calibri"/>
          <w:b/>
          <w:sz w:val="22"/>
        </w:rPr>
      </w:pPr>
    </w:p>
    <w:p w:rsidR="00FB6982" w:rsidRDefault="00FB6982" w:rsidP="007C78E0">
      <w:pPr>
        <w:jc w:val="both"/>
        <w:rPr>
          <w:rFonts w:ascii="Calibri" w:hAnsi="Calibri" w:cs="Calibri"/>
          <w:b/>
          <w:sz w:val="22"/>
        </w:rPr>
      </w:pPr>
    </w:p>
    <w:p w:rsidR="00BB48A4" w:rsidRPr="007B7441" w:rsidRDefault="00BB48A4" w:rsidP="007650E0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  <w:u w:val="single"/>
        </w:rPr>
      </w:pPr>
    </w:p>
    <w:p w:rsidR="00BB48A4" w:rsidRPr="007B7441" w:rsidRDefault="00E32200" w:rsidP="007650E0">
      <w:pPr>
        <w:widowControl w:val="0"/>
        <w:shd w:val="clear" w:color="auto" w:fill="C6D9F1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lastRenderedPageBreak/>
        <w:t>8</w:t>
      </w:r>
      <w:r w:rsidR="00BB48A4" w:rsidRPr="007B7441">
        <w:rPr>
          <w:rFonts w:ascii="Calibri" w:hAnsi="Calibri" w:cs="Calibri"/>
          <w:b/>
          <w:sz w:val="24"/>
          <w:szCs w:val="24"/>
        </w:rPr>
        <w:t xml:space="preserve">. </w:t>
      </w:r>
      <w:r w:rsidR="00BB48A4">
        <w:rPr>
          <w:rFonts w:ascii="Calibri" w:hAnsi="Calibri" w:cs="Calibri"/>
          <w:b/>
          <w:sz w:val="24"/>
          <w:szCs w:val="24"/>
        </w:rPr>
        <w:t xml:space="preserve"> Požadavky na zpracování nabídkové ceny</w:t>
      </w:r>
    </w:p>
    <w:p w:rsidR="00A9444E" w:rsidRDefault="00A9444E" w:rsidP="007650E0">
      <w:pPr>
        <w:suppressAutoHyphens/>
        <w:spacing w:line="280" w:lineRule="atLeast"/>
        <w:jc w:val="both"/>
        <w:rPr>
          <w:rFonts w:ascii="Calibri" w:hAnsi="Calibri" w:cs="Arial"/>
          <w:sz w:val="24"/>
          <w:szCs w:val="24"/>
        </w:rPr>
      </w:pPr>
    </w:p>
    <w:p w:rsidR="00BB48A4" w:rsidRPr="00B044EB" w:rsidRDefault="00BB48A4" w:rsidP="007650E0">
      <w:pPr>
        <w:suppressAutoHyphens/>
        <w:spacing w:line="280" w:lineRule="atLeast"/>
        <w:jc w:val="both"/>
        <w:rPr>
          <w:rFonts w:ascii="Calibri" w:hAnsi="Calibri" w:cs="Arial"/>
          <w:color w:val="1F497D"/>
          <w:sz w:val="24"/>
          <w:szCs w:val="24"/>
        </w:rPr>
      </w:pPr>
      <w:r w:rsidRPr="00B044EB">
        <w:rPr>
          <w:rFonts w:ascii="Calibri" w:hAnsi="Calibri" w:cs="Arial"/>
          <w:sz w:val="24"/>
          <w:szCs w:val="24"/>
        </w:rPr>
        <w:t xml:space="preserve">Uchazeč je povinen stanovit </w:t>
      </w:r>
      <w:r w:rsidRPr="00B541F7">
        <w:rPr>
          <w:rFonts w:ascii="Calibri" w:hAnsi="Calibri" w:cs="Arial"/>
          <w:sz w:val="24"/>
          <w:szCs w:val="24"/>
          <w:u w:val="single"/>
        </w:rPr>
        <w:t>nabídkovou cenu</w:t>
      </w:r>
      <w:r w:rsidRPr="00B044EB">
        <w:rPr>
          <w:rFonts w:ascii="Calibri" w:hAnsi="Calibri" w:cs="Arial"/>
          <w:sz w:val="24"/>
          <w:szCs w:val="24"/>
        </w:rPr>
        <w:t xml:space="preserve"> absolutní částkou v českých korunách </w:t>
      </w:r>
      <w:r w:rsidRPr="00B541F7">
        <w:rPr>
          <w:rFonts w:ascii="Calibri" w:hAnsi="Calibri" w:cs="Arial"/>
          <w:sz w:val="24"/>
          <w:szCs w:val="24"/>
          <w:u w:val="single"/>
        </w:rPr>
        <w:t>v členění bez DPH</w:t>
      </w:r>
      <w:r w:rsidRPr="00B044EB">
        <w:rPr>
          <w:rFonts w:ascii="Calibri" w:hAnsi="Calibri" w:cs="Arial"/>
          <w:sz w:val="24"/>
          <w:szCs w:val="24"/>
        </w:rPr>
        <w:t xml:space="preserve">, </w:t>
      </w:r>
      <w:r w:rsidRPr="00B541F7">
        <w:rPr>
          <w:rFonts w:ascii="Calibri" w:hAnsi="Calibri" w:cs="Arial"/>
          <w:sz w:val="24"/>
          <w:szCs w:val="24"/>
          <w:u w:val="single"/>
        </w:rPr>
        <w:t>samostatně DPH</w:t>
      </w:r>
      <w:r w:rsidRPr="00B044EB">
        <w:rPr>
          <w:rFonts w:ascii="Calibri" w:hAnsi="Calibri" w:cs="Arial"/>
          <w:sz w:val="24"/>
          <w:szCs w:val="24"/>
        </w:rPr>
        <w:t xml:space="preserve">, a </w:t>
      </w:r>
      <w:r w:rsidRPr="00B541F7">
        <w:rPr>
          <w:rFonts w:ascii="Calibri" w:hAnsi="Calibri" w:cs="Arial"/>
          <w:sz w:val="24"/>
          <w:szCs w:val="24"/>
          <w:u w:val="single"/>
        </w:rPr>
        <w:t>celkovou částku s DPH</w:t>
      </w:r>
      <w:r>
        <w:rPr>
          <w:rFonts w:ascii="Calibri" w:hAnsi="Calibri" w:cs="Arial"/>
          <w:sz w:val="24"/>
          <w:szCs w:val="24"/>
        </w:rPr>
        <w:t xml:space="preserve">, která bude uvedena </w:t>
      </w:r>
      <w:r w:rsidRPr="00B044EB">
        <w:rPr>
          <w:rFonts w:ascii="Calibri" w:hAnsi="Calibri" w:cs="Arial"/>
          <w:sz w:val="24"/>
          <w:szCs w:val="24"/>
        </w:rPr>
        <w:t xml:space="preserve">v návrhu smlouvy o dílo (příloha č. </w:t>
      </w:r>
      <w:r w:rsidR="001B66AD">
        <w:rPr>
          <w:rFonts w:ascii="Calibri" w:hAnsi="Calibri" w:cs="Arial"/>
          <w:sz w:val="24"/>
          <w:szCs w:val="24"/>
        </w:rPr>
        <w:t>7</w:t>
      </w:r>
      <w:r w:rsidRPr="00B044EB">
        <w:rPr>
          <w:rFonts w:ascii="Calibri" w:hAnsi="Calibri" w:cs="Arial"/>
          <w:sz w:val="24"/>
          <w:szCs w:val="24"/>
        </w:rPr>
        <w:t xml:space="preserve"> zadávací dokumentace), v krycím listu nabídky (příloha č. </w:t>
      </w:r>
      <w:r w:rsidR="001B66AD">
        <w:rPr>
          <w:rFonts w:ascii="Calibri" w:hAnsi="Calibri" w:cs="Arial"/>
          <w:sz w:val="24"/>
          <w:szCs w:val="24"/>
        </w:rPr>
        <w:t>3</w:t>
      </w:r>
      <w:r>
        <w:rPr>
          <w:rFonts w:ascii="Calibri" w:hAnsi="Calibri" w:cs="Arial"/>
          <w:sz w:val="24"/>
          <w:szCs w:val="24"/>
        </w:rPr>
        <w:t xml:space="preserve"> zadávací dokumentace).</w:t>
      </w:r>
      <w:r w:rsidR="001C1F44">
        <w:rPr>
          <w:rFonts w:ascii="Calibri" w:hAnsi="Calibri" w:cs="Arial"/>
          <w:sz w:val="24"/>
          <w:szCs w:val="24"/>
        </w:rPr>
        <w:t xml:space="preserve"> Nabídková cena bude členěna dle platných účetních předpisů na stavební část a stroje a zařízení.</w:t>
      </w:r>
    </w:p>
    <w:p w:rsidR="00BB48A4" w:rsidRPr="00B044EB" w:rsidRDefault="00BB48A4" w:rsidP="007650E0">
      <w:pPr>
        <w:spacing w:line="280" w:lineRule="atLeast"/>
        <w:ind w:left="705"/>
        <w:jc w:val="both"/>
        <w:rPr>
          <w:rFonts w:ascii="Calibri" w:hAnsi="Calibri" w:cs="Arial"/>
          <w:sz w:val="24"/>
          <w:szCs w:val="24"/>
        </w:rPr>
      </w:pPr>
    </w:p>
    <w:p w:rsidR="00BB48A4" w:rsidRPr="00B84D62" w:rsidRDefault="00BB48A4" w:rsidP="007650E0">
      <w:pPr>
        <w:spacing w:line="280" w:lineRule="atLeast"/>
        <w:jc w:val="both"/>
        <w:rPr>
          <w:rFonts w:ascii="Book Antiqua" w:hAnsi="Book Antiqua" w:cs="Arial"/>
          <w:b/>
          <w:sz w:val="22"/>
        </w:rPr>
      </w:pPr>
      <w:r w:rsidRPr="00B044EB">
        <w:rPr>
          <w:rFonts w:ascii="Calibri" w:hAnsi="Calibri" w:cs="Arial"/>
          <w:sz w:val="24"/>
          <w:szCs w:val="24"/>
        </w:rPr>
        <w:t xml:space="preserve">Nabídková cena musí být stanovena jako </w:t>
      </w:r>
      <w:r w:rsidRPr="00B541F7">
        <w:rPr>
          <w:rFonts w:ascii="Calibri" w:hAnsi="Calibri" w:cs="Arial"/>
          <w:sz w:val="24"/>
          <w:szCs w:val="24"/>
          <w:u w:val="single"/>
        </w:rPr>
        <w:t>nejvýše přípustná</w:t>
      </w:r>
      <w:r w:rsidRPr="00B044EB">
        <w:rPr>
          <w:rFonts w:ascii="Calibri" w:hAnsi="Calibri" w:cs="Arial"/>
          <w:sz w:val="24"/>
          <w:szCs w:val="24"/>
        </w:rPr>
        <w:t>, kterou není možné překročit nebo změnit, pokud to výslovně neupravuje tato zadávací dokumentace.</w:t>
      </w:r>
      <w:r>
        <w:rPr>
          <w:rFonts w:ascii="Calibri" w:hAnsi="Calibri" w:cs="Arial"/>
          <w:sz w:val="24"/>
          <w:szCs w:val="24"/>
        </w:rPr>
        <w:t xml:space="preserve"> </w:t>
      </w:r>
    </w:p>
    <w:p w:rsidR="00BB48A4" w:rsidRPr="00225808" w:rsidRDefault="00BB48A4" w:rsidP="007650E0">
      <w:pPr>
        <w:spacing w:line="280" w:lineRule="atLeast"/>
        <w:jc w:val="both"/>
        <w:rPr>
          <w:rFonts w:ascii="Calibri" w:hAnsi="Calibri" w:cs="Arial"/>
          <w:sz w:val="24"/>
          <w:szCs w:val="24"/>
        </w:rPr>
      </w:pPr>
      <w:r w:rsidRPr="00225808">
        <w:rPr>
          <w:rFonts w:ascii="Calibri" w:hAnsi="Calibri" w:cs="Arial"/>
          <w:sz w:val="24"/>
          <w:szCs w:val="24"/>
        </w:rPr>
        <w:t>Cenu díla v průběhu realizace stavby je možné překročit pouze v případě, že dojde v průběhu realizace díla ke změnám daňových předpisů upravujících výši DPH, o tomto jsou v tomto případě smluvní strany povinny uzavřít předem odsouhlasený písemný dodatek ke smlouvě.</w:t>
      </w:r>
    </w:p>
    <w:p w:rsidR="00BB48A4" w:rsidRPr="00B044EB" w:rsidRDefault="00BB48A4" w:rsidP="007650E0">
      <w:pPr>
        <w:spacing w:line="280" w:lineRule="atLeast"/>
        <w:jc w:val="both"/>
        <w:rPr>
          <w:rFonts w:ascii="Calibri" w:hAnsi="Calibri" w:cs="Arial"/>
          <w:sz w:val="24"/>
          <w:szCs w:val="24"/>
        </w:rPr>
      </w:pPr>
    </w:p>
    <w:p w:rsidR="00BB48A4" w:rsidRPr="00B044EB" w:rsidRDefault="00BB48A4" w:rsidP="007650E0">
      <w:pPr>
        <w:suppressAutoHyphens/>
        <w:spacing w:line="280" w:lineRule="atLeast"/>
        <w:jc w:val="both"/>
        <w:rPr>
          <w:rFonts w:ascii="Calibri" w:hAnsi="Calibri" w:cs="Arial"/>
          <w:sz w:val="24"/>
          <w:szCs w:val="24"/>
        </w:rPr>
      </w:pPr>
      <w:r w:rsidRPr="00B044EB">
        <w:rPr>
          <w:rFonts w:ascii="Calibri" w:hAnsi="Calibri" w:cs="Arial"/>
          <w:sz w:val="24"/>
          <w:szCs w:val="24"/>
        </w:rPr>
        <w:t>Nabídková cena musí obsahovat veškeré náklady uchazeče (dodavatele) nutné k realizaci díla vymezeného v této zadávací dokumentaci a ve smlouvě o dílo</w:t>
      </w:r>
      <w:r w:rsidR="00D03FDE">
        <w:rPr>
          <w:rFonts w:ascii="Calibri" w:hAnsi="Calibri" w:cs="Arial"/>
          <w:sz w:val="24"/>
          <w:szCs w:val="24"/>
        </w:rPr>
        <w:t xml:space="preserve"> (např. včetně všech revizí)</w:t>
      </w:r>
      <w:r w:rsidRPr="00B044EB">
        <w:rPr>
          <w:rFonts w:ascii="Calibri" w:hAnsi="Calibri" w:cs="Arial"/>
          <w:sz w:val="24"/>
          <w:szCs w:val="24"/>
        </w:rPr>
        <w:t>. Nabídková cena obsahuje předpokládaný vývoj cen ve stavebnictví až do konce její platnosti.</w:t>
      </w:r>
    </w:p>
    <w:p w:rsidR="00BB48A4" w:rsidRPr="00B044EB" w:rsidRDefault="00BB48A4" w:rsidP="007650E0">
      <w:pPr>
        <w:suppressAutoHyphens/>
        <w:spacing w:line="280" w:lineRule="atLeast"/>
        <w:jc w:val="both"/>
        <w:rPr>
          <w:rFonts w:ascii="Calibri" w:hAnsi="Calibri" w:cs="Arial"/>
          <w:sz w:val="24"/>
          <w:szCs w:val="24"/>
        </w:rPr>
      </w:pPr>
      <w:r w:rsidRPr="00B044EB">
        <w:rPr>
          <w:rFonts w:ascii="Calibri" w:hAnsi="Calibri" w:cs="Arial"/>
          <w:sz w:val="24"/>
          <w:szCs w:val="24"/>
        </w:rPr>
        <w:t>Nabídková cena rovněž zahrnuje cenu za odvoz a likvidaci odpadů, náklady na skládky sutě a vybouraných hmot, až do skutečného skončení díla, náklady na přepravu věcí, zařízení, materiálů, dodávek, a jakékoliv další výdaje potřebné pro realizaci zakázky.</w:t>
      </w:r>
    </w:p>
    <w:p w:rsidR="00BB48A4" w:rsidRDefault="00BB48A4" w:rsidP="007650E0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</w:rPr>
      </w:pPr>
    </w:p>
    <w:p w:rsidR="00A9444E" w:rsidRDefault="00A9444E" w:rsidP="007650E0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</w:rPr>
      </w:pPr>
    </w:p>
    <w:p w:rsidR="00BB48A4" w:rsidRPr="00CE0D09" w:rsidRDefault="00E32200" w:rsidP="00CE0D09">
      <w:pPr>
        <w:widowControl w:val="0"/>
        <w:shd w:val="clear" w:color="auto" w:fill="C6D9F1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ins w:id="3" w:author="Knížová Vendula Bc. (MPSV)" w:date="2012-02-28T17:32:00Z"/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9</w:t>
      </w:r>
      <w:r w:rsidR="00BB48A4" w:rsidRPr="007B7441">
        <w:rPr>
          <w:rFonts w:ascii="Calibri" w:hAnsi="Calibri" w:cs="Calibri"/>
          <w:b/>
          <w:sz w:val="24"/>
          <w:szCs w:val="24"/>
        </w:rPr>
        <w:t xml:space="preserve">. </w:t>
      </w:r>
      <w:r w:rsidR="00BB48A4">
        <w:rPr>
          <w:rFonts w:ascii="Calibri" w:hAnsi="Calibri" w:cs="Calibri"/>
          <w:b/>
          <w:sz w:val="24"/>
          <w:szCs w:val="24"/>
        </w:rPr>
        <w:t xml:space="preserve">Požadavky na zpracování nabídky </w:t>
      </w:r>
    </w:p>
    <w:p w:rsidR="00CE0D09" w:rsidRDefault="00CE0D09" w:rsidP="007650E0">
      <w:pPr>
        <w:spacing w:line="280" w:lineRule="atLeast"/>
        <w:jc w:val="both"/>
        <w:rPr>
          <w:rFonts w:ascii="Calibri" w:hAnsi="Calibri" w:cs="Arial"/>
          <w:sz w:val="24"/>
          <w:szCs w:val="24"/>
        </w:rPr>
      </w:pPr>
    </w:p>
    <w:p w:rsidR="00BB48A4" w:rsidRPr="00CE0D09" w:rsidRDefault="00BB48A4" w:rsidP="007650E0">
      <w:pPr>
        <w:spacing w:line="280" w:lineRule="atLeast"/>
        <w:jc w:val="both"/>
        <w:rPr>
          <w:rFonts w:ascii="Calibri" w:hAnsi="Calibri" w:cs="Arial"/>
          <w:sz w:val="24"/>
          <w:szCs w:val="24"/>
        </w:rPr>
      </w:pPr>
      <w:r w:rsidRPr="00B044EB">
        <w:rPr>
          <w:rFonts w:ascii="Calibri" w:hAnsi="Calibri" w:cs="Arial"/>
          <w:sz w:val="24"/>
          <w:szCs w:val="24"/>
        </w:rPr>
        <w:t xml:space="preserve">Uchazeči podávají své nabídky v uzavřené </w:t>
      </w:r>
      <w:r>
        <w:rPr>
          <w:rFonts w:ascii="Calibri" w:hAnsi="Calibri" w:cs="Arial"/>
          <w:sz w:val="24"/>
          <w:szCs w:val="24"/>
        </w:rPr>
        <w:t xml:space="preserve">a proti neoprávněné manipulaci zabezpečené </w:t>
      </w:r>
      <w:r w:rsidRPr="00B044EB">
        <w:rPr>
          <w:rFonts w:ascii="Calibri" w:hAnsi="Calibri" w:cs="Arial"/>
          <w:sz w:val="24"/>
          <w:szCs w:val="24"/>
        </w:rPr>
        <w:t>obálce o</w:t>
      </w:r>
      <w:r>
        <w:rPr>
          <w:rFonts w:ascii="Calibri" w:hAnsi="Calibri" w:cs="Arial"/>
          <w:sz w:val="24"/>
          <w:szCs w:val="24"/>
        </w:rPr>
        <w:t>značené textem „</w:t>
      </w:r>
      <w:r w:rsidRPr="00B044EB">
        <w:rPr>
          <w:rFonts w:ascii="Calibri" w:hAnsi="Calibri" w:cs="Arial"/>
          <w:b/>
          <w:sz w:val="24"/>
          <w:szCs w:val="24"/>
        </w:rPr>
        <w:t>Neot</w:t>
      </w:r>
      <w:r>
        <w:rPr>
          <w:rFonts w:ascii="Calibri" w:hAnsi="Calibri" w:cs="Arial"/>
          <w:b/>
          <w:sz w:val="24"/>
          <w:szCs w:val="24"/>
        </w:rPr>
        <w:t>e</w:t>
      </w:r>
      <w:r w:rsidRPr="00B044EB">
        <w:rPr>
          <w:rFonts w:ascii="Calibri" w:hAnsi="Calibri" w:cs="Arial"/>
          <w:b/>
          <w:sz w:val="24"/>
          <w:szCs w:val="24"/>
        </w:rPr>
        <w:t>vírat</w:t>
      </w:r>
      <w:r>
        <w:rPr>
          <w:rFonts w:ascii="Calibri" w:hAnsi="Calibri" w:cs="Arial"/>
          <w:b/>
          <w:sz w:val="24"/>
          <w:szCs w:val="24"/>
        </w:rPr>
        <w:t xml:space="preserve">“ </w:t>
      </w:r>
      <w:r w:rsidRPr="00B044EB">
        <w:rPr>
          <w:rFonts w:ascii="Calibri" w:hAnsi="Calibri" w:cs="Arial"/>
          <w:sz w:val="24"/>
          <w:szCs w:val="24"/>
        </w:rPr>
        <w:t>a</w:t>
      </w:r>
      <w:r>
        <w:rPr>
          <w:rFonts w:ascii="Calibri" w:hAnsi="Calibri" w:cs="Arial"/>
          <w:sz w:val="24"/>
          <w:szCs w:val="24"/>
        </w:rPr>
        <w:t xml:space="preserve"> názvem veřejné zakázky: </w:t>
      </w:r>
      <w:r w:rsidRPr="00B044EB">
        <w:rPr>
          <w:rFonts w:ascii="Calibri" w:hAnsi="Calibri" w:cs="Arial"/>
          <w:b/>
          <w:sz w:val="24"/>
          <w:szCs w:val="24"/>
        </w:rPr>
        <w:t xml:space="preserve"> </w:t>
      </w:r>
      <w:r w:rsidRPr="00CE0D09">
        <w:rPr>
          <w:rFonts w:ascii="Calibri" w:hAnsi="Calibri" w:cs="Arial"/>
          <w:b/>
          <w:sz w:val="24"/>
          <w:szCs w:val="24"/>
        </w:rPr>
        <w:t>„</w:t>
      </w:r>
      <w:r w:rsidR="00B643E0" w:rsidRPr="00CE0D09">
        <w:rPr>
          <w:rFonts w:ascii="Calibri" w:hAnsi="Calibri" w:cs="Arial"/>
          <w:b/>
          <w:sz w:val="24"/>
          <w:szCs w:val="24"/>
        </w:rPr>
        <w:t>ÚP ČR – Čáslav – sloučení pracovišť</w:t>
      </w:r>
      <w:r w:rsidRPr="00CE0D09">
        <w:rPr>
          <w:rFonts w:ascii="Calibri" w:hAnsi="Calibri" w:cs="Arial"/>
          <w:sz w:val="24"/>
          <w:szCs w:val="24"/>
        </w:rPr>
        <w:t>“</w:t>
      </w:r>
    </w:p>
    <w:p w:rsidR="00BB48A4" w:rsidRDefault="00BB48A4" w:rsidP="007650E0">
      <w:pPr>
        <w:spacing w:line="280" w:lineRule="atLeast"/>
        <w:jc w:val="both"/>
        <w:rPr>
          <w:rFonts w:ascii="Calibri" w:hAnsi="Calibri" w:cs="Arial"/>
          <w:sz w:val="24"/>
          <w:szCs w:val="24"/>
        </w:rPr>
      </w:pPr>
      <w:r w:rsidRPr="00B044EB">
        <w:rPr>
          <w:rFonts w:ascii="Calibri" w:hAnsi="Calibri" w:cs="Arial"/>
          <w:sz w:val="24"/>
          <w:szCs w:val="24"/>
        </w:rPr>
        <w:t xml:space="preserve">Na </w:t>
      </w:r>
      <w:r>
        <w:rPr>
          <w:rFonts w:ascii="Calibri" w:hAnsi="Calibri" w:cs="Arial"/>
          <w:sz w:val="24"/>
          <w:szCs w:val="24"/>
        </w:rPr>
        <w:t xml:space="preserve">přední straně </w:t>
      </w:r>
      <w:r w:rsidRPr="00B044EB">
        <w:rPr>
          <w:rFonts w:ascii="Calibri" w:hAnsi="Calibri" w:cs="Arial"/>
          <w:sz w:val="24"/>
          <w:szCs w:val="24"/>
        </w:rPr>
        <w:t>obá</w:t>
      </w:r>
      <w:r>
        <w:rPr>
          <w:rFonts w:ascii="Calibri" w:hAnsi="Calibri" w:cs="Arial"/>
          <w:sz w:val="24"/>
          <w:szCs w:val="24"/>
        </w:rPr>
        <w:t>lky</w:t>
      </w:r>
      <w:r w:rsidRPr="00B044EB">
        <w:rPr>
          <w:rFonts w:ascii="Calibri" w:hAnsi="Calibri" w:cs="Arial"/>
          <w:sz w:val="24"/>
          <w:szCs w:val="24"/>
        </w:rPr>
        <w:t xml:space="preserve"> </w:t>
      </w:r>
      <w:r>
        <w:rPr>
          <w:rFonts w:ascii="Calibri" w:hAnsi="Calibri" w:cs="Arial"/>
          <w:sz w:val="24"/>
          <w:szCs w:val="24"/>
        </w:rPr>
        <w:t>bude uveden název a sídlo uchazeče.</w:t>
      </w:r>
    </w:p>
    <w:p w:rsidR="00BB48A4" w:rsidRPr="00B044EB" w:rsidRDefault="00BB48A4" w:rsidP="007650E0">
      <w:pPr>
        <w:spacing w:line="280" w:lineRule="atLeast"/>
        <w:jc w:val="both"/>
        <w:rPr>
          <w:rFonts w:ascii="Calibri" w:hAnsi="Calibri" w:cs="Arial"/>
          <w:sz w:val="24"/>
          <w:szCs w:val="24"/>
        </w:rPr>
      </w:pPr>
    </w:p>
    <w:p w:rsidR="00BB48A4" w:rsidRDefault="00BB48A4" w:rsidP="007650E0">
      <w:pPr>
        <w:tabs>
          <w:tab w:val="left" w:pos="720"/>
        </w:tabs>
        <w:spacing w:line="280" w:lineRule="atLeast"/>
        <w:jc w:val="both"/>
        <w:rPr>
          <w:rFonts w:ascii="Calibri" w:hAnsi="Calibri" w:cs="Arial"/>
          <w:sz w:val="24"/>
          <w:szCs w:val="24"/>
        </w:rPr>
      </w:pPr>
      <w:r w:rsidRPr="00B044EB">
        <w:rPr>
          <w:rFonts w:ascii="Calibri" w:hAnsi="Calibri" w:cs="Arial"/>
          <w:sz w:val="24"/>
          <w:szCs w:val="24"/>
        </w:rPr>
        <w:t>Nabídku podá uchazeč v jednom písemném vyhotovení v českém jazyce</w:t>
      </w:r>
      <w:r w:rsidR="001833CE">
        <w:rPr>
          <w:rFonts w:ascii="Calibri" w:hAnsi="Calibri" w:cs="Arial"/>
          <w:sz w:val="24"/>
          <w:szCs w:val="24"/>
        </w:rPr>
        <w:t xml:space="preserve">. </w:t>
      </w:r>
      <w:r w:rsidRPr="00B044EB">
        <w:rPr>
          <w:rFonts w:ascii="Calibri" w:hAnsi="Calibri" w:cs="Arial"/>
          <w:sz w:val="24"/>
          <w:szCs w:val="24"/>
        </w:rPr>
        <w:t>Nabídka nebude obsahovat přepisy a opravy, které by mohly zadavatele uvést v omyl.</w:t>
      </w:r>
    </w:p>
    <w:p w:rsidR="00BB48A4" w:rsidRDefault="00BB48A4" w:rsidP="007650E0">
      <w:pPr>
        <w:tabs>
          <w:tab w:val="left" w:pos="720"/>
        </w:tabs>
        <w:spacing w:line="280" w:lineRule="atLeast"/>
        <w:jc w:val="both"/>
        <w:rPr>
          <w:rFonts w:ascii="Calibri" w:hAnsi="Calibri" w:cs="Arial"/>
          <w:sz w:val="24"/>
          <w:szCs w:val="24"/>
        </w:rPr>
      </w:pPr>
    </w:p>
    <w:p w:rsidR="00BB48A4" w:rsidRPr="00B044EB" w:rsidRDefault="00BB48A4" w:rsidP="007650E0">
      <w:pPr>
        <w:spacing w:line="280" w:lineRule="atLeast"/>
        <w:rPr>
          <w:rFonts w:ascii="Calibri" w:hAnsi="Calibri" w:cs="Arial"/>
          <w:sz w:val="24"/>
          <w:szCs w:val="24"/>
        </w:rPr>
      </w:pPr>
      <w:r w:rsidRPr="00B044EB">
        <w:rPr>
          <w:rFonts w:ascii="Calibri" w:hAnsi="Calibri" w:cs="Arial"/>
          <w:sz w:val="24"/>
          <w:szCs w:val="24"/>
        </w:rPr>
        <w:t>Zadavatel nepřipouští předložení varianty nabídky.</w:t>
      </w:r>
      <w:r>
        <w:rPr>
          <w:rFonts w:ascii="Calibri" w:hAnsi="Calibri" w:cs="Arial"/>
          <w:sz w:val="24"/>
          <w:szCs w:val="24"/>
        </w:rPr>
        <w:t xml:space="preserve"> </w:t>
      </w:r>
    </w:p>
    <w:p w:rsidR="00BB48A4" w:rsidRPr="00B044EB" w:rsidRDefault="00BB48A4" w:rsidP="007650E0">
      <w:pPr>
        <w:tabs>
          <w:tab w:val="left" w:pos="8040"/>
        </w:tabs>
        <w:spacing w:line="280" w:lineRule="atLeast"/>
        <w:jc w:val="both"/>
        <w:rPr>
          <w:rFonts w:ascii="Calibri" w:hAnsi="Calibri" w:cs="Arial"/>
          <w:sz w:val="24"/>
          <w:szCs w:val="24"/>
        </w:rPr>
      </w:pPr>
    </w:p>
    <w:p w:rsidR="00BB48A4" w:rsidRPr="00B044EB" w:rsidRDefault="00BB48A4" w:rsidP="007650E0">
      <w:pPr>
        <w:tabs>
          <w:tab w:val="left" w:pos="0"/>
        </w:tabs>
        <w:spacing w:line="280" w:lineRule="atLeast"/>
        <w:jc w:val="both"/>
        <w:rPr>
          <w:rFonts w:ascii="Calibri" w:hAnsi="Calibri" w:cs="Arial"/>
          <w:sz w:val="24"/>
          <w:szCs w:val="24"/>
        </w:rPr>
      </w:pPr>
      <w:r w:rsidRPr="00B044EB">
        <w:rPr>
          <w:rFonts w:ascii="Calibri" w:hAnsi="Calibri" w:cs="Arial"/>
          <w:b/>
          <w:sz w:val="24"/>
          <w:szCs w:val="24"/>
        </w:rPr>
        <w:t>Nabídka, veškeré přílohy a prohlášení budou podepsány osobou oprávněnou tyto úkony činit podle právních předpisů (statutárním orgánem) nebo zástupcem zmocněným k tomuto úkonu, plná moc pak musí být součástí nabídky v prosté kopii</w:t>
      </w:r>
      <w:r w:rsidRPr="00B044EB">
        <w:rPr>
          <w:rFonts w:ascii="Calibri" w:hAnsi="Calibri" w:cs="Arial"/>
          <w:sz w:val="24"/>
          <w:szCs w:val="24"/>
        </w:rPr>
        <w:t>.</w:t>
      </w:r>
    </w:p>
    <w:p w:rsidR="00BB48A4" w:rsidRDefault="00BB48A4" w:rsidP="007650E0">
      <w:pPr>
        <w:tabs>
          <w:tab w:val="left" w:pos="720"/>
        </w:tabs>
        <w:spacing w:line="280" w:lineRule="atLeast"/>
        <w:ind w:left="720" w:hanging="720"/>
        <w:jc w:val="both"/>
        <w:rPr>
          <w:rFonts w:ascii="Calibri" w:hAnsi="Calibri" w:cs="Arial"/>
          <w:sz w:val="24"/>
          <w:szCs w:val="24"/>
        </w:rPr>
      </w:pPr>
    </w:p>
    <w:p w:rsidR="00BB48A4" w:rsidRPr="007049C5" w:rsidRDefault="00BB48A4" w:rsidP="007650E0">
      <w:pPr>
        <w:spacing w:line="280" w:lineRule="atLeast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Nedílnou součástí nabídky bude n</w:t>
      </w:r>
      <w:r w:rsidRPr="007049C5">
        <w:rPr>
          <w:rFonts w:ascii="Calibri" w:hAnsi="Calibri" w:cs="Arial"/>
          <w:sz w:val="24"/>
          <w:szCs w:val="24"/>
        </w:rPr>
        <w:t xml:space="preserve">ávrh smlouvy </w:t>
      </w:r>
      <w:r>
        <w:rPr>
          <w:rFonts w:ascii="Calibri" w:hAnsi="Calibri" w:cs="Arial"/>
          <w:sz w:val="24"/>
          <w:szCs w:val="24"/>
        </w:rPr>
        <w:t xml:space="preserve">o dílo – viz příloha č. </w:t>
      </w:r>
      <w:r w:rsidR="001B66AD">
        <w:rPr>
          <w:rFonts w:ascii="Calibri" w:hAnsi="Calibri" w:cs="Arial"/>
          <w:sz w:val="24"/>
          <w:szCs w:val="24"/>
        </w:rPr>
        <w:t>7</w:t>
      </w:r>
      <w:r>
        <w:rPr>
          <w:rFonts w:ascii="Calibri" w:hAnsi="Calibri" w:cs="Arial"/>
          <w:sz w:val="24"/>
          <w:szCs w:val="24"/>
        </w:rPr>
        <w:t xml:space="preserve">. Tento vzor </w:t>
      </w:r>
      <w:r w:rsidRPr="007049C5">
        <w:rPr>
          <w:rFonts w:ascii="Calibri" w:hAnsi="Calibri" w:cs="Arial"/>
          <w:sz w:val="24"/>
          <w:szCs w:val="24"/>
        </w:rPr>
        <w:t xml:space="preserve">je závazný, v případě, že uchazeč návrh smlouvy pozmění nebo jinak upraví </w:t>
      </w:r>
      <w:r w:rsidR="00447821">
        <w:rPr>
          <w:rFonts w:ascii="Calibri" w:hAnsi="Calibri" w:cs="Arial"/>
          <w:sz w:val="24"/>
          <w:szCs w:val="24"/>
        </w:rPr>
        <w:t xml:space="preserve">text </w:t>
      </w:r>
      <w:r w:rsidRPr="007049C5">
        <w:rPr>
          <w:rFonts w:ascii="Calibri" w:hAnsi="Calibri" w:cs="Arial"/>
          <w:sz w:val="24"/>
          <w:szCs w:val="24"/>
        </w:rPr>
        <w:t xml:space="preserve">mimo doplnění požadovaných údajů, bude vyloučen ze zadávacího řízení. </w:t>
      </w:r>
    </w:p>
    <w:p w:rsidR="00BB48A4" w:rsidRDefault="00BB48A4" w:rsidP="007650E0">
      <w:pPr>
        <w:spacing w:line="280" w:lineRule="atLeast"/>
        <w:jc w:val="both"/>
        <w:rPr>
          <w:rFonts w:ascii="Calibri" w:hAnsi="Calibri" w:cs="Arial"/>
          <w:sz w:val="24"/>
          <w:szCs w:val="24"/>
        </w:rPr>
      </w:pPr>
      <w:r w:rsidRPr="007049C5">
        <w:rPr>
          <w:rFonts w:ascii="Calibri" w:hAnsi="Calibri" w:cs="Arial"/>
          <w:sz w:val="24"/>
          <w:szCs w:val="24"/>
        </w:rPr>
        <w:t xml:space="preserve">Uchazeč doplní do </w:t>
      </w:r>
      <w:r>
        <w:rPr>
          <w:rFonts w:ascii="Calibri" w:hAnsi="Calibri" w:cs="Arial"/>
          <w:sz w:val="24"/>
          <w:szCs w:val="24"/>
        </w:rPr>
        <w:t xml:space="preserve">návrhu </w:t>
      </w:r>
      <w:r w:rsidRPr="007049C5">
        <w:rPr>
          <w:rFonts w:ascii="Calibri" w:hAnsi="Calibri" w:cs="Arial"/>
          <w:sz w:val="24"/>
          <w:szCs w:val="24"/>
        </w:rPr>
        <w:t xml:space="preserve">smlouvy o dílo identifikační a kontaktní údaje v požadovaném rozsahu a další údaje stanovené zadavatelem (údaje v textu </w:t>
      </w:r>
      <w:proofErr w:type="gramStart"/>
      <w:r w:rsidRPr="007049C5">
        <w:rPr>
          <w:rFonts w:ascii="Calibri" w:hAnsi="Calibri" w:cs="Arial"/>
          <w:sz w:val="24"/>
          <w:szCs w:val="24"/>
        </w:rPr>
        <w:t>vyznačené „</w:t>
      </w:r>
      <w:r w:rsidRPr="007049C5">
        <w:rPr>
          <w:rFonts w:ascii="Calibri" w:hAnsi="Calibri" w:cs="Arial"/>
          <w:sz w:val="24"/>
          <w:szCs w:val="24"/>
          <w:highlight w:val="yellow"/>
        </w:rPr>
        <w:t>........</w:t>
      </w:r>
      <w:r w:rsidRPr="007049C5">
        <w:rPr>
          <w:rFonts w:ascii="Calibri" w:hAnsi="Calibri" w:cs="Arial"/>
          <w:sz w:val="24"/>
          <w:szCs w:val="24"/>
        </w:rPr>
        <w:t>“).</w:t>
      </w:r>
      <w:proofErr w:type="gramEnd"/>
      <w:r w:rsidR="00447821">
        <w:rPr>
          <w:rFonts w:ascii="Calibri" w:hAnsi="Calibri" w:cs="Arial"/>
          <w:sz w:val="24"/>
          <w:szCs w:val="24"/>
        </w:rPr>
        <w:t xml:space="preserve"> </w:t>
      </w:r>
    </w:p>
    <w:p w:rsidR="00447821" w:rsidRPr="007049C5" w:rsidRDefault="00447821" w:rsidP="007650E0">
      <w:pPr>
        <w:spacing w:line="280" w:lineRule="atLeast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K </w:t>
      </w:r>
      <w:proofErr w:type="gramStart"/>
      <w:r>
        <w:rPr>
          <w:rFonts w:ascii="Calibri" w:hAnsi="Calibri" w:cs="Arial"/>
          <w:sz w:val="24"/>
          <w:szCs w:val="24"/>
        </w:rPr>
        <w:t>návrhu  smlouvy</w:t>
      </w:r>
      <w:proofErr w:type="gramEnd"/>
      <w:r>
        <w:rPr>
          <w:rFonts w:ascii="Calibri" w:hAnsi="Calibri" w:cs="Arial"/>
          <w:sz w:val="24"/>
          <w:szCs w:val="24"/>
        </w:rPr>
        <w:t xml:space="preserve"> o dílo uchazeč přiloží podrobný harmonogram prací (po týdnech), který bude nedílnou součástí této smlouvy.</w:t>
      </w:r>
    </w:p>
    <w:p w:rsidR="00BB48A4" w:rsidRPr="007049C5" w:rsidRDefault="00BB48A4" w:rsidP="007650E0">
      <w:pPr>
        <w:spacing w:line="280" w:lineRule="atLeast"/>
        <w:jc w:val="both"/>
        <w:rPr>
          <w:rFonts w:ascii="Calibri" w:hAnsi="Calibri" w:cs="Arial"/>
          <w:sz w:val="24"/>
          <w:szCs w:val="24"/>
        </w:rPr>
      </w:pPr>
    </w:p>
    <w:p w:rsidR="00BB48A4" w:rsidRPr="007049C5" w:rsidRDefault="00BB48A4" w:rsidP="007650E0">
      <w:pPr>
        <w:spacing w:line="280" w:lineRule="atLeast"/>
        <w:jc w:val="both"/>
        <w:rPr>
          <w:rFonts w:ascii="Calibri" w:hAnsi="Calibri" w:cs="Arial"/>
          <w:sz w:val="24"/>
          <w:szCs w:val="24"/>
        </w:rPr>
      </w:pPr>
      <w:r w:rsidRPr="007049C5">
        <w:rPr>
          <w:rFonts w:ascii="Calibri" w:hAnsi="Calibri" w:cs="Arial"/>
          <w:sz w:val="24"/>
          <w:szCs w:val="24"/>
        </w:rPr>
        <w:lastRenderedPageBreak/>
        <w:t>Návrh smlouvy musí být ze strany uchazeče podepsán statutárním orgánem uchazeče nebo jinou osobou k tomu oprávněnou, přičemž toto oprávnění musí vyplývat z nabídky. Pokud návrh smlouvy nebude řádně podepsán, bude nabídka považována za neúplnou.</w:t>
      </w:r>
    </w:p>
    <w:p w:rsidR="00BB48A4" w:rsidRPr="007049C5" w:rsidRDefault="00BB48A4" w:rsidP="007650E0">
      <w:pPr>
        <w:spacing w:line="280" w:lineRule="atLeast"/>
        <w:jc w:val="both"/>
        <w:rPr>
          <w:rFonts w:ascii="Calibri" w:hAnsi="Calibri" w:cs="Arial"/>
          <w:sz w:val="24"/>
          <w:szCs w:val="24"/>
        </w:rPr>
      </w:pPr>
      <w:r w:rsidRPr="007049C5">
        <w:rPr>
          <w:rFonts w:ascii="Calibri" w:hAnsi="Calibri" w:cs="Arial"/>
          <w:sz w:val="24"/>
          <w:szCs w:val="24"/>
        </w:rPr>
        <w:t>Uchazeč je povinen podat jediný návrh smlouvy pokrývající celý předmět plnění veřejné zakázky.</w:t>
      </w:r>
    </w:p>
    <w:p w:rsidR="00BB48A4" w:rsidRDefault="00BB48A4" w:rsidP="007650E0">
      <w:pPr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Uchazeč, jehož nabídka bude vybrána jako nejvýhodnější, bude svým návrhem vázán až do podpisu příslušné smlouvy.</w:t>
      </w:r>
    </w:p>
    <w:p w:rsidR="00BB48A4" w:rsidRPr="00B044EB" w:rsidRDefault="00BB48A4" w:rsidP="007650E0">
      <w:pPr>
        <w:spacing w:line="280" w:lineRule="atLeast"/>
        <w:rPr>
          <w:rFonts w:ascii="Calibri" w:hAnsi="Calibri" w:cs="Arial"/>
          <w:sz w:val="24"/>
          <w:szCs w:val="24"/>
        </w:rPr>
      </w:pPr>
    </w:p>
    <w:p w:rsidR="00BB48A4" w:rsidRDefault="00BB48A4" w:rsidP="007650E0">
      <w:pPr>
        <w:tabs>
          <w:tab w:val="left" w:pos="720"/>
        </w:tabs>
        <w:spacing w:line="280" w:lineRule="atLeast"/>
        <w:ind w:left="720" w:hanging="72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Členění nabídky:</w:t>
      </w:r>
    </w:p>
    <w:p w:rsidR="00BB48A4" w:rsidRDefault="00BB48A4" w:rsidP="007650E0">
      <w:pPr>
        <w:tabs>
          <w:tab w:val="left" w:pos="720"/>
        </w:tabs>
        <w:spacing w:line="280" w:lineRule="atLeast"/>
        <w:ind w:left="720" w:hanging="72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Nabídka musí obsahovat: </w:t>
      </w:r>
    </w:p>
    <w:p w:rsidR="00BB48A4" w:rsidRDefault="00BB48A4" w:rsidP="007650E0">
      <w:pPr>
        <w:pStyle w:val="Odstavecseseznamem"/>
        <w:numPr>
          <w:ilvl w:val="0"/>
          <w:numId w:val="9"/>
        </w:numPr>
        <w:tabs>
          <w:tab w:val="left" w:pos="720"/>
        </w:tabs>
        <w:spacing w:line="280" w:lineRule="atLeast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Vyplněný krycí list</w:t>
      </w:r>
      <w:r w:rsidR="001B66AD">
        <w:rPr>
          <w:rFonts w:ascii="Calibri" w:hAnsi="Calibri" w:cs="Arial"/>
          <w:sz w:val="24"/>
          <w:szCs w:val="24"/>
        </w:rPr>
        <w:t xml:space="preserve"> – viz příloha č. 3</w:t>
      </w:r>
      <w:r>
        <w:rPr>
          <w:rFonts w:ascii="Calibri" w:hAnsi="Calibri" w:cs="Arial"/>
          <w:sz w:val="24"/>
          <w:szCs w:val="24"/>
        </w:rPr>
        <w:t>,</w:t>
      </w:r>
    </w:p>
    <w:p w:rsidR="00BB48A4" w:rsidRDefault="00BB48A4" w:rsidP="007650E0">
      <w:pPr>
        <w:pStyle w:val="Odstavecseseznamem"/>
        <w:numPr>
          <w:ilvl w:val="0"/>
          <w:numId w:val="9"/>
        </w:numPr>
        <w:tabs>
          <w:tab w:val="left" w:pos="720"/>
        </w:tabs>
        <w:spacing w:line="280" w:lineRule="atLeast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Doklady prokazující splnění základních kvalifikačních </w:t>
      </w:r>
      <w:proofErr w:type="gramStart"/>
      <w:r>
        <w:rPr>
          <w:rFonts w:ascii="Calibri" w:hAnsi="Calibri" w:cs="Arial"/>
          <w:sz w:val="24"/>
          <w:szCs w:val="24"/>
        </w:rPr>
        <w:t>předpokladů</w:t>
      </w:r>
      <w:r w:rsidR="001833CE">
        <w:rPr>
          <w:rFonts w:ascii="Calibri" w:hAnsi="Calibri" w:cs="Arial"/>
          <w:sz w:val="24"/>
          <w:szCs w:val="24"/>
        </w:rPr>
        <w:t>-</w:t>
      </w:r>
      <w:r>
        <w:rPr>
          <w:rFonts w:ascii="Calibri" w:hAnsi="Calibri" w:cs="Arial"/>
          <w:sz w:val="24"/>
          <w:szCs w:val="24"/>
        </w:rPr>
        <w:t>ČP</w:t>
      </w:r>
      <w:proofErr w:type="gramEnd"/>
      <w:r w:rsidR="001B66AD">
        <w:rPr>
          <w:rFonts w:ascii="Calibri" w:hAnsi="Calibri" w:cs="Arial"/>
          <w:sz w:val="24"/>
          <w:szCs w:val="24"/>
        </w:rPr>
        <w:t xml:space="preserve">– </w:t>
      </w:r>
      <w:proofErr w:type="gramStart"/>
      <w:r w:rsidR="001B66AD">
        <w:rPr>
          <w:rFonts w:ascii="Calibri" w:hAnsi="Calibri" w:cs="Arial"/>
          <w:sz w:val="24"/>
          <w:szCs w:val="24"/>
        </w:rPr>
        <w:t>viz</w:t>
      </w:r>
      <w:proofErr w:type="gramEnd"/>
      <w:r w:rsidR="001B66AD">
        <w:rPr>
          <w:rFonts w:ascii="Calibri" w:hAnsi="Calibri" w:cs="Arial"/>
          <w:sz w:val="24"/>
          <w:szCs w:val="24"/>
        </w:rPr>
        <w:t xml:space="preserve"> příloha č. 4</w:t>
      </w:r>
      <w:r w:rsidR="001F7BC4">
        <w:rPr>
          <w:rFonts w:ascii="Calibri" w:hAnsi="Calibri" w:cs="Arial"/>
          <w:sz w:val="24"/>
          <w:szCs w:val="24"/>
        </w:rPr>
        <w:t>,</w:t>
      </w:r>
    </w:p>
    <w:p w:rsidR="00BB48A4" w:rsidRDefault="00E55B14" w:rsidP="007650E0">
      <w:pPr>
        <w:pStyle w:val="Odstavecseseznamem"/>
        <w:numPr>
          <w:ilvl w:val="0"/>
          <w:numId w:val="9"/>
        </w:numPr>
        <w:tabs>
          <w:tab w:val="left" w:pos="720"/>
        </w:tabs>
        <w:spacing w:line="280" w:lineRule="atLeast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Doklady prokazující </w:t>
      </w:r>
      <w:r w:rsidR="00BB48A4">
        <w:rPr>
          <w:rFonts w:ascii="Calibri" w:hAnsi="Calibri" w:cs="Arial"/>
          <w:sz w:val="24"/>
          <w:szCs w:val="24"/>
        </w:rPr>
        <w:t>splnění profesních kvalifikačních předpokladů – výpis z OR, živnostenský list</w:t>
      </w:r>
      <w:r w:rsidR="001F7BC4">
        <w:rPr>
          <w:rFonts w:ascii="Calibri" w:hAnsi="Calibri" w:cs="Arial"/>
          <w:sz w:val="24"/>
          <w:szCs w:val="24"/>
        </w:rPr>
        <w:t>,</w:t>
      </w:r>
    </w:p>
    <w:p w:rsidR="00BB48A4" w:rsidRDefault="00BB48A4" w:rsidP="007650E0">
      <w:pPr>
        <w:pStyle w:val="Odstavecseseznamem"/>
        <w:numPr>
          <w:ilvl w:val="0"/>
          <w:numId w:val="9"/>
        </w:numPr>
        <w:tabs>
          <w:tab w:val="left" w:pos="720"/>
        </w:tabs>
        <w:spacing w:line="280" w:lineRule="atLeast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Doklady prokazující splnění technických kvalifikačních předpokladů – seznam osob</w:t>
      </w:r>
      <w:r w:rsidR="009336A4">
        <w:rPr>
          <w:rFonts w:ascii="Calibri" w:hAnsi="Calibri" w:cs="Arial"/>
          <w:sz w:val="24"/>
          <w:szCs w:val="24"/>
        </w:rPr>
        <w:t xml:space="preserve"> včetně kopie autorizace</w:t>
      </w:r>
      <w:r w:rsidR="001B66AD">
        <w:rPr>
          <w:rFonts w:ascii="Calibri" w:hAnsi="Calibri" w:cs="Arial"/>
          <w:sz w:val="24"/>
          <w:szCs w:val="24"/>
        </w:rPr>
        <w:t>;</w:t>
      </w:r>
      <w:r w:rsidR="00CE6306">
        <w:rPr>
          <w:rFonts w:ascii="Calibri" w:hAnsi="Calibri" w:cs="Arial"/>
          <w:sz w:val="24"/>
          <w:szCs w:val="24"/>
        </w:rPr>
        <w:t xml:space="preserve"> seznam stavebních prací</w:t>
      </w:r>
      <w:r w:rsidR="009336A4">
        <w:rPr>
          <w:rFonts w:ascii="Calibri" w:hAnsi="Calibri" w:cs="Arial"/>
          <w:sz w:val="24"/>
          <w:szCs w:val="24"/>
        </w:rPr>
        <w:t xml:space="preserve">  </w:t>
      </w:r>
      <w:r w:rsidR="00E32200">
        <w:rPr>
          <w:rFonts w:ascii="Calibri" w:hAnsi="Calibri" w:cs="Arial"/>
          <w:sz w:val="24"/>
          <w:szCs w:val="24"/>
        </w:rPr>
        <w:t xml:space="preserve">- </w:t>
      </w:r>
      <w:r w:rsidR="009336A4">
        <w:rPr>
          <w:rFonts w:ascii="Calibri" w:hAnsi="Calibri" w:cs="Arial"/>
          <w:sz w:val="24"/>
          <w:szCs w:val="24"/>
        </w:rPr>
        <w:t>ČP</w:t>
      </w:r>
      <w:r w:rsidR="001B66AD">
        <w:rPr>
          <w:rFonts w:ascii="Calibri" w:hAnsi="Calibri" w:cs="Arial"/>
          <w:sz w:val="24"/>
          <w:szCs w:val="24"/>
        </w:rPr>
        <w:t xml:space="preserve"> – viz příloha č. 5</w:t>
      </w:r>
      <w:r w:rsidR="001F7BC4">
        <w:rPr>
          <w:rFonts w:ascii="Calibri" w:hAnsi="Calibri" w:cs="Arial"/>
          <w:sz w:val="24"/>
          <w:szCs w:val="24"/>
        </w:rPr>
        <w:t>,</w:t>
      </w:r>
    </w:p>
    <w:p w:rsidR="00E55B14" w:rsidRDefault="00E55B14" w:rsidP="007650E0">
      <w:pPr>
        <w:pStyle w:val="Odstavecseseznamem"/>
        <w:numPr>
          <w:ilvl w:val="0"/>
          <w:numId w:val="9"/>
        </w:numPr>
        <w:tabs>
          <w:tab w:val="left" w:pos="720"/>
        </w:tabs>
        <w:spacing w:line="280" w:lineRule="atLeast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Seznam subdodavatelů</w:t>
      </w:r>
      <w:r w:rsidR="001B66AD">
        <w:rPr>
          <w:rFonts w:ascii="Calibri" w:hAnsi="Calibri" w:cs="Arial"/>
          <w:sz w:val="24"/>
          <w:szCs w:val="24"/>
        </w:rPr>
        <w:t xml:space="preserve"> – viz příloha č. 6</w:t>
      </w:r>
      <w:r w:rsidR="001F7BC4">
        <w:rPr>
          <w:rFonts w:ascii="Calibri" w:hAnsi="Calibri" w:cs="Arial"/>
          <w:sz w:val="24"/>
          <w:szCs w:val="24"/>
        </w:rPr>
        <w:t>,</w:t>
      </w:r>
    </w:p>
    <w:p w:rsidR="00BB48A4" w:rsidRDefault="00BB48A4" w:rsidP="007650E0">
      <w:pPr>
        <w:pStyle w:val="Odstavecseseznamem"/>
        <w:numPr>
          <w:ilvl w:val="0"/>
          <w:numId w:val="9"/>
        </w:numPr>
        <w:tabs>
          <w:tab w:val="left" w:pos="720"/>
        </w:tabs>
        <w:spacing w:line="280" w:lineRule="atLeast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Návrh smlouvy o dílo</w:t>
      </w:r>
      <w:r w:rsidR="001B66AD">
        <w:rPr>
          <w:rFonts w:ascii="Calibri" w:hAnsi="Calibri" w:cs="Arial"/>
          <w:sz w:val="24"/>
          <w:szCs w:val="24"/>
        </w:rPr>
        <w:t xml:space="preserve"> – viz příloha č. 7</w:t>
      </w:r>
      <w:r w:rsidR="001F7BC4">
        <w:rPr>
          <w:rFonts w:ascii="Calibri" w:hAnsi="Calibri" w:cs="Arial"/>
          <w:sz w:val="24"/>
          <w:szCs w:val="24"/>
        </w:rPr>
        <w:t>,</w:t>
      </w:r>
    </w:p>
    <w:p w:rsidR="00BB48A4" w:rsidRDefault="001D08C6" w:rsidP="007650E0">
      <w:pPr>
        <w:pStyle w:val="Odstavecseseznamem"/>
        <w:numPr>
          <w:ilvl w:val="0"/>
          <w:numId w:val="9"/>
        </w:numPr>
        <w:tabs>
          <w:tab w:val="left" w:pos="720"/>
        </w:tabs>
        <w:spacing w:line="280" w:lineRule="atLeast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Oceněný položkový rozpočet</w:t>
      </w:r>
    </w:p>
    <w:p w:rsidR="00D03FDE" w:rsidRDefault="00D03FDE" w:rsidP="007650E0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</w:rPr>
      </w:pPr>
    </w:p>
    <w:p w:rsidR="00BA1445" w:rsidRPr="00B044EB" w:rsidRDefault="00BA1445" w:rsidP="007650E0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</w:rPr>
      </w:pPr>
    </w:p>
    <w:p w:rsidR="00BB48A4" w:rsidRPr="007B7441" w:rsidRDefault="00E32200" w:rsidP="007650E0">
      <w:pPr>
        <w:widowControl w:val="0"/>
        <w:shd w:val="clear" w:color="auto" w:fill="C6D9F1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10</w:t>
      </w:r>
      <w:r w:rsidR="00BB48A4">
        <w:rPr>
          <w:rFonts w:ascii="Calibri" w:hAnsi="Calibri" w:cs="Calibri"/>
          <w:b/>
          <w:sz w:val="24"/>
          <w:szCs w:val="24"/>
        </w:rPr>
        <w:t xml:space="preserve">. Poskytování dodatečných informací </w:t>
      </w:r>
    </w:p>
    <w:p w:rsidR="00A9444E" w:rsidRDefault="00A9444E" w:rsidP="007650E0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</w:rPr>
      </w:pPr>
    </w:p>
    <w:p w:rsidR="00BB48A4" w:rsidRPr="00D03CB4" w:rsidRDefault="00572CB8" w:rsidP="007650E0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</w:rPr>
      </w:pPr>
      <w:r w:rsidRPr="00572CB8">
        <w:rPr>
          <w:rFonts w:ascii="Calibri" w:hAnsi="Calibri" w:cs="Calibri"/>
          <w:sz w:val="24"/>
          <w:szCs w:val="24"/>
        </w:rPr>
        <w:t>Uchazeč</w:t>
      </w:r>
      <w:r w:rsidR="00BB48A4" w:rsidRPr="00D03CB4">
        <w:rPr>
          <w:rFonts w:ascii="Calibri" w:hAnsi="Calibri" w:cs="Calibri"/>
          <w:sz w:val="24"/>
          <w:szCs w:val="24"/>
        </w:rPr>
        <w:t xml:space="preserve"> je oprávněn požadovat od zadavatele dodatečné informace k zadávací dokumentaci. Žádost o poskytnutí dodatečných informací musí být zadavateli doručena písemně nebo e-mailem nejpozději 5 dnů před uplynutím lhůty pro podání nabídek.</w:t>
      </w:r>
    </w:p>
    <w:p w:rsidR="00BA1445" w:rsidRDefault="00BB48A4" w:rsidP="007650E0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</w:rPr>
      </w:pPr>
      <w:r w:rsidRPr="00D03CB4">
        <w:rPr>
          <w:rFonts w:ascii="Calibri" w:hAnsi="Calibri" w:cs="Calibri"/>
          <w:sz w:val="24"/>
          <w:szCs w:val="24"/>
        </w:rPr>
        <w:t xml:space="preserve">Na základě výše uvedené žádosti zadavatel poskytne uchazeči dodatečné informace, a to nejpozději do 3 dnů před uplynutím lhůty pro podání nabídek. </w:t>
      </w:r>
    </w:p>
    <w:p w:rsidR="00D03CB4" w:rsidRPr="00572CB8" w:rsidRDefault="00572CB8" w:rsidP="007650E0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</w:rPr>
      </w:pPr>
      <w:r w:rsidRPr="00572CB8">
        <w:rPr>
          <w:rFonts w:ascii="Calibri" w:hAnsi="Calibri" w:cs="Calibri"/>
          <w:sz w:val="24"/>
          <w:szCs w:val="24"/>
        </w:rPr>
        <w:t xml:space="preserve">Technická </w:t>
      </w:r>
      <w:r w:rsidR="00D03CB4" w:rsidRPr="00572CB8">
        <w:rPr>
          <w:rFonts w:ascii="Calibri" w:hAnsi="Calibri" w:cs="Calibri"/>
          <w:sz w:val="24"/>
          <w:szCs w:val="24"/>
        </w:rPr>
        <w:t xml:space="preserve">a projektová dokumentace je k dispozici </w:t>
      </w:r>
      <w:r w:rsidRPr="00572CB8">
        <w:rPr>
          <w:rFonts w:ascii="Calibri" w:hAnsi="Calibri" w:cs="Calibri"/>
          <w:sz w:val="24"/>
          <w:szCs w:val="24"/>
        </w:rPr>
        <w:t xml:space="preserve">na  </w:t>
      </w:r>
      <w:hyperlink r:id="rId9" w:history="1">
        <w:r w:rsidRPr="00572CB8">
          <w:rPr>
            <w:rStyle w:val="Hypertextovodkaz"/>
            <w:rFonts w:ascii="Calibri" w:hAnsi="Calibri" w:cs="Calibri"/>
            <w:color w:val="auto"/>
            <w:sz w:val="24"/>
            <w:szCs w:val="24"/>
          </w:rPr>
          <w:t>http://portal.mpsv.cz/upcr/vz</w:t>
        </w:r>
      </w:hyperlink>
      <w:r w:rsidRPr="00572CB8">
        <w:rPr>
          <w:rFonts w:ascii="Calibri" w:hAnsi="Calibri" w:cs="Calibri"/>
          <w:sz w:val="24"/>
          <w:szCs w:val="24"/>
        </w:rPr>
        <w:t xml:space="preserve">    a </w:t>
      </w:r>
      <w:r w:rsidR="00D03CB4" w:rsidRPr="00572CB8">
        <w:rPr>
          <w:rFonts w:ascii="Calibri" w:hAnsi="Calibri" w:cs="Calibri"/>
          <w:sz w:val="24"/>
          <w:szCs w:val="24"/>
        </w:rPr>
        <w:t xml:space="preserve">u ředitele </w:t>
      </w:r>
      <w:proofErr w:type="spellStart"/>
      <w:r w:rsidR="00D03CB4" w:rsidRPr="00572CB8">
        <w:rPr>
          <w:rFonts w:ascii="Calibri" w:hAnsi="Calibri" w:cs="Calibri"/>
          <w:sz w:val="24"/>
          <w:szCs w:val="24"/>
        </w:rPr>
        <w:t>KoP</w:t>
      </w:r>
      <w:proofErr w:type="spellEnd"/>
      <w:r w:rsidR="00D03CB4" w:rsidRPr="00572CB8">
        <w:rPr>
          <w:rFonts w:ascii="Calibri" w:hAnsi="Calibri" w:cs="Calibri"/>
          <w:sz w:val="24"/>
          <w:szCs w:val="24"/>
        </w:rPr>
        <w:t xml:space="preserve"> ÚP Kutná Hora Ing. V</w:t>
      </w:r>
      <w:r>
        <w:rPr>
          <w:rFonts w:ascii="Calibri" w:hAnsi="Calibri" w:cs="Calibri"/>
          <w:sz w:val="24"/>
          <w:szCs w:val="24"/>
        </w:rPr>
        <w:t>á</w:t>
      </w:r>
      <w:r w:rsidR="00D03CB4" w:rsidRPr="00572CB8">
        <w:rPr>
          <w:rFonts w:ascii="Calibri" w:hAnsi="Calibri" w:cs="Calibri"/>
          <w:sz w:val="24"/>
          <w:szCs w:val="24"/>
        </w:rPr>
        <w:t>clava Kaše – tel. 950 131 400, vaclav.kase@kh.mpsv.cz.</w:t>
      </w:r>
    </w:p>
    <w:p w:rsidR="00BB48A4" w:rsidRPr="00572CB8" w:rsidRDefault="00BB48A4" w:rsidP="00683A38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</w:rPr>
      </w:pPr>
    </w:p>
    <w:p w:rsidR="00BB48A4" w:rsidRPr="007B7441" w:rsidRDefault="00E32200" w:rsidP="00683A38">
      <w:pPr>
        <w:widowControl w:val="0"/>
        <w:shd w:val="clear" w:color="auto" w:fill="C6D9F1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11</w:t>
      </w:r>
      <w:r w:rsidR="00BB48A4">
        <w:rPr>
          <w:rFonts w:ascii="Calibri" w:hAnsi="Calibri" w:cs="Calibri"/>
          <w:b/>
          <w:sz w:val="24"/>
          <w:szCs w:val="24"/>
        </w:rPr>
        <w:t>. P</w:t>
      </w:r>
      <w:r w:rsidR="00BB48A4" w:rsidRPr="007B7441">
        <w:rPr>
          <w:rFonts w:ascii="Calibri" w:hAnsi="Calibri" w:cs="Calibri"/>
          <w:b/>
          <w:sz w:val="24"/>
          <w:szCs w:val="24"/>
        </w:rPr>
        <w:t>odání nabídky</w:t>
      </w:r>
      <w:r w:rsidR="00BB48A4">
        <w:rPr>
          <w:rFonts w:ascii="Calibri" w:hAnsi="Calibri" w:cs="Calibri"/>
          <w:b/>
          <w:sz w:val="24"/>
          <w:szCs w:val="24"/>
        </w:rPr>
        <w:t xml:space="preserve"> – lhůta, místo, způsob</w:t>
      </w:r>
    </w:p>
    <w:p w:rsidR="00BB48A4" w:rsidRDefault="00BB48A4" w:rsidP="007650E0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</w:rPr>
      </w:pPr>
    </w:p>
    <w:p w:rsidR="00BB48A4" w:rsidRDefault="00BB48A4" w:rsidP="007650E0">
      <w:pPr>
        <w:tabs>
          <w:tab w:val="left" w:pos="720"/>
        </w:tabs>
        <w:spacing w:line="280" w:lineRule="atLeast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Výzva včetně příloh je uveřejněna na profilu zadavatele </w:t>
      </w:r>
      <w:r w:rsidR="001F7BC4" w:rsidRPr="001F7BC4">
        <w:rPr>
          <w:rFonts w:asciiTheme="minorHAnsi" w:hAnsiTheme="minorHAnsi"/>
          <w:sz w:val="24"/>
          <w:szCs w:val="24"/>
        </w:rPr>
        <w:t>http://portal.mpsv.cz/upcr/vz</w:t>
      </w:r>
      <w:r>
        <w:rPr>
          <w:rFonts w:ascii="Calibri" w:hAnsi="Calibri" w:cs="Arial"/>
          <w:sz w:val="24"/>
          <w:szCs w:val="24"/>
        </w:rPr>
        <w:t>.</w:t>
      </w:r>
    </w:p>
    <w:p w:rsidR="00A9444E" w:rsidRDefault="00A9444E" w:rsidP="007650E0">
      <w:pPr>
        <w:tabs>
          <w:tab w:val="left" w:pos="720"/>
        </w:tabs>
        <w:spacing w:line="280" w:lineRule="atLeast"/>
        <w:jc w:val="both"/>
        <w:rPr>
          <w:rFonts w:ascii="Calibri" w:hAnsi="Calibri" w:cs="Arial"/>
          <w:sz w:val="24"/>
          <w:szCs w:val="24"/>
        </w:rPr>
      </w:pPr>
    </w:p>
    <w:p w:rsidR="00BB48A4" w:rsidRPr="00B044EB" w:rsidRDefault="00BB48A4" w:rsidP="007650E0">
      <w:pPr>
        <w:tabs>
          <w:tab w:val="left" w:pos="720"/>
        </w:tabs>
        <w:spacing w:line="280" w:lineRule="atLeast"/>
        <w:jc w:val="both"/>
        <w:rPr>
          <w:rFonts w:ascii="Calibri" w:hAnsi="Calibri" w:cs="Arial"/>
          <w:sz w:val="24"/>
          <w:szCs w:val="24"/>
        </w:rPr>
      </w:pPr>
      <w:r w:rsidRPr="00B044EB">
        <w:rPr>
          <w:rFonts w:ascii="Calibri" w:hAnsi="Calibri" w:cs="Arial"/>
          <w:sz w:val="24"/>
          <w:szCs w:val="24"/>
        </w:rPr>
        <w:t>Uchazeč</w:t>
      </w:r>
      <w:r w:rsidR="001F7BC4">
        <w:rPr>
          <w:rFonts w:ascii="Calibri" w:hAnsi="Calibri" w:cs="Arial"/>
          <w:sz w:val="24"/>
          <w:szCs w:val="24"/>
        </w:rPr>
        <w:t xml:space="preserve"> může podat pouze jednu nabídku </w:t>
      </w:r>
      <w:r w:rsidRPr="00B044EB">
        <w:rPr>
          <w:rFonts w:ascii="Calibri" w:hAnsi="Calibri" w:cs="Arial"/>
          <w:sz w:val="24"/>
          <w:szCs w:val="24"/>
        </w:rPr>
        <w:t xml:space="preserve">a to k celému rozsahu veřejné zakázky. </w:t>
      </w:r>
    </w:p>
    <w:p w:rsidR="00BB48A4" w:rsidRDefault="00BB48A4" w:rsidP="007650E0">
      <w:pPr>
        <w:tabs>
          <w:tab w:val="left" w:pos="0"/>
        </w:tabs>
        <w:spacing w:line="280" w:lineRule="atLeast"/>
        <w:jc w:val="both"/>
        <w:rPr>
          <w:rFonts w:ascii="Calibri" w:hAnsi="Calibri" w:cs="Arial"/>
          <w:sz w:val="24"/>
          <w:szCs w:val="24"/>
        </w:rPr>
      </w:pPr>
    </w:p>
    <w:p w:rsidR="00BB48A4" w:rsidRPr="00B044EB" w:rsidRDefault="00BB48A4" w:rsidP="007650E0">
      <w:pPr>
        <w:spacing w:line="280" w:lineRule="atLeast"/>
        <w:jc w:val="both"/>
        <w:rPr>
          <w:rFonts w:ascii="Calibri" w:hAnsi="Calibri" w:cs="Arial"/>
          <w:sz w:val="24"/>
          <w:szCs w:val="24"/>
        </w:rPr>
      </w:pPr>
      <w:r w:rsidRPr="00B044EB">
        <w:rPr>
          <w:rFonts w:ascii="Calibri" w:hAnsi="Calibri" w:cs="Arial"/>
          <w:sz w:val="24"/>
          <w:szCs w:val="24"/>
        </w:rPr>
        <w:t xml:space="preserve">Nabídky je možné podávat </w:t>
      </w:r>
      <w:r>
        <w:rPr>
          <w:rFonts w:ascii="Calibri" w:hAnsi="Calibri" w:cs="Arial"/>
          <w:sz w:val="24"/>
          <w:szCs w:val="24"/>
        </w:rPr>
        <w:t xml:space="preserve">ve lhůtě </w:t>
      </w:r>
      <w:r w:rsidRPr="001D08C6">
        <w:rPr>
          <w:rFonts w:ascii="Calibri" w:hAnsi="Calibri" w:cs="Arial"/>
          <w:b/>
          <w:sz w:val="24"/>
          <w:szCs w:val="24"/>
        </w:rPr>
        <w:t>do</w:t>
      </w:r>
      <w:r w:rsidRPr="00D03FDE">
        <w:rPr>
          <w:rFonts w:ascii="Calibri" w:hAnsi="Calibri" w:cs="Arial"/>
          <w:b/>
          <w:color w:val="FF0000"/>
          <w:sz w:val="24"/>
          <w:szCs w:val="24"/>
        </w:rPr>
        <w:t xml:space="preserve"> </w:t>
      </w:r>
      <w:proofErr w:type="gramStart"/>
      <w:r w:rsidR="00130698" w:rsidRPr="00572CB8">
        <w:rPr>
          <w:rFonts w:ascii="Calibri" w:hAnsi="Calibri" w:cs="Arial"/>
          <w:b/>
          <w:sz w:val="24"/>
          <w:szCs w:val="24"/>
        </w:rPr>
        <w:t>9</w:t>
      </w:r>
      <w:r w:rsidR="005F5F94" w:rsidRPr="00572CB8">
        <w:rPr>
          <w:rFonts w:ascii="Calibri" w:hAnsi="Calibri" w:cs="Arial"/>
          <w:b/>
          <w:sz w:val="24"/>
          <w:szCs w:val="24"/>
        </w:rPr>
        <w:t>.</w:t>
      </w:r>
      <w:r w:rsidR="00447821" w:rsidRPr="00572CB8">
        <w:rPr>
          <w:rFonts w:ascii="Calibri" w:hAnsi="Calibri" w:cs="Arial"/>
          <w:b/>
          <w:sz w:val="24"/>
          <w:szCs w:val="24"/>
        </w:rPr>
        <w:t>5</w:t>
      </w:r>
      <w:r w:rsidR="005F5F94" w:rsidRPr="00572CB8">
        <w:rPr>
          <w:rFonts w:ascii="Calibri" w:hAnsi="Calibri" w:cs="Arial"/>
          <w:b/>
          <w:sz w:val="24"/>
          <w:szCs w:val="24"/>
        </w:rPr>
        <w:t>.</w:t>
      </w:r>
      <w:r w:rsidR="00E32200" w:rsidRPr="00572CB8">
        <w:rPr>
          <w:rFonts w:ascii="Calibri" w:hAnsi="Calibri" w:cs="Arial"/>
          <w:b/>
          <w:sz w:val="24"/>
          <w:szCs w:val="24"/>
        </w:rPr>
        <w:t>2013</w:t>
      </w:r>
      <w:proofErr w:type="gramEnd"/>
      <w:r w:rsidR="001D08C6" w:rsidRPr="00572CB8">
        <w:rPr>
          <w:rFonts w:ascii="Calibri" w:hAnsi="Calibri" w:cs="Arial"/>
          <w:b/>
          <w:sz w:val="24"/>
          <w:szCs w:val="24"/>
        </w:rPr>
        <w:t xml:space="preserve"> do </w:t>
      </w:r>
      <w:r w:rsidR="0015656F" w:rsidRPr="00572CB8">
        <w:rPr>
          <w:rFonts w:ascii="Calibri" w:hAnsi="Calibri" w:cs="Arial"/>
          <w:b/>
          <w:sz w:val="24"/>
          <w:szCs w:val="24"/>
        </w:rPr>
        <w:t>8.30</w:t>
      </w:r>
      <w:r w:rsidR="001D08C6" w:rsidRPr="00572CB8">
        <w:rPr>
          <w:rFonts w:ascii="Calibri" w:hAnsi="Calibri" w:cs="Arial"/>
          <w:b/>
          <w:sz w:val="24"/>
          <w:szCs w:val="24"/>
        </w:rPr>
        <w:t xml:space="preserve"> hod.</w:t>
      </w:r>
      <w:r w:rsidRPr="00572CB8">
        <w:rPr>
          <w:rFonts w:ascii="Calibri" w:hAnsi="Calibri" w:cs="Arial"/>
          <w:b/>
          <w:sz w:val="24"/>
          <w:szCs w:val="24"/>
        </w:rPr>
        <w:t>,</w:t>
      </w:r>
      <w:r w:rsidRPr="00572CB8">
        <w:rPr>
          <w:rFonts w:ascii="Calibri" w:hAnsi="Calibri" w:cs="Arial"/>
          <w:sz w:val="24"/>
          <w:szCs w:val="24"/>
        </w:rPr>
        <w:t xml:space="preserve"> </w:t>
      </w:r>
      <w:r w:rsidRPr="00B044EB">
        <w:rPr>
          <w:rFonts w:ascii="Calibri" w:hAnsi="Calibri" w:cs="Arial"/>
          <w:b/>
          <w:sz w:val="24"/>
          <w:szCs w:val="24"/>
        </w:rPr>
        <w:t>tímto datem a hodinou končí lhůta pro podání a přijetí nabídky</w:t>
      </w:r>
      <w:r w:rsidRPr="00B044EB">
        <w:rPr>
          <w:rFonts w:ascii="Calibri" w:hAnsi="Calibri" w:cs="Arial"/>
          <w:sz w:val="24"/>
          <w:szCs w:val="24"/>
        </w:rPr>
        <w:t>.</w:t>
      </w:r>
    </w:p>
    <w:p w:rsidR="00BB48A4" w:rsidRDefault="00BB48A4" w:rsidP="007650E0">
      <w:pPr>
        <w:tabs>
          <w:tab w:val="left" w:pos="0"/>
        </w:tabs>
        <w:spacing w:line="280" w:lineRule="atLeast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Nabídky je možné podat </w:t>
      </w:r>
      <w:r w:rsidRPr="00B044EB">
        <w:rPr>
          <w:rFonts w:ascii="Calibri" w:hAnsi="Calibri" w:cs="Arial"/>
          <w:sz w:val="24"/>
          <w:szCs w:val="24"/>
        </w:rPr>
        <w:t xml:space="preserve">osobně </w:t>
      </w:r>
      <w:r>
        <w:rPr>
          <w:rFonts w:ascii="Calibri" w:hAnsi="Calibri" w:cs="Arial"/>
          <w:sz w:val="24"/>
          <w:szCs w:val="24"/>
        </w:rPr>
        <w:t xml:space="preserve">na sekretariátě Úřadu práce ČR, kontaktním pracovišti </w:t>
      </w:r>
      <w:r w:rsidR="00514378">
        <w:rPr>
          <w:rFonts w:ascii="Calibri" w:hAnsi="Calibri" w:cs="Arial"/>
          <w:sz w:val="24"/>
          <w:szCs w:val="24"/>
        </w:rPr>
        <w:t>Kutná Hora</w:t>
      </w:r>
      <w:r>
        <w:rPr>
          <w:rFonts w:ascii="Calibri" w:hAnsi="Calibri" w:cs="Arial"/>
          <w:sz w:val="24"/>
          <w:szCs w:val="24"/>
        </w:rPr>
        <w:t xml:space="preserve">, </w:t>
      </w:r>
      <w:r w:rsidR="00514378">
        <w:rPr>
          <w:rFonts w:ascii="Calibri" w:hAnsi="Calibri" w:cs="Arial"/>
          <w:sz w:val="24"/>
          <w:szCs w:val="24"/>
        </w:rPr>
        <w:t>Benešova 70/2 284 01 Kutná Hora</w:t>
      </w:r>
      <w:r>
        <w:rPr>
          <w:rFonts w:ascii="Calibri" w:hAnsi="Calibri" w:cs="Arial"/>
          <w:sz w:val="24"/>
          <w:szCs w:val="24"/>
        </w:rPr>
        <w:t xml:space="preserve"> – I.NP v pracovních dnech pondělí a středa v době od 8:00 hodin do 17:00 hodin, v ostatní dny v době od 8:00 hodin do 13:00 hodin </w:t>
      </w:r>
      <w:r w:rsidRPr="00B044EB">
        <w:rPr>
          <w:rFonts w:ascii="Calibri" w:hAnsi="Calibri" w:cs="Arial"/>
          <w:sz w:val="24"/>
          <w:szCs w:val="24"/>
        </w:rPr>
        <w:t xml:space="preserve">či poštou na adresu </w:t>
      </w:r>
      <w:r>
        <w:rPr>
          <w:rFonts w:ascii="Calibri" w:hAnsi="Calibri" w:cs="Arial"/>
          <w:sz w:val="24"/>
          <w:szCs w:val="24"/>
        </w:rPr>
        <w:t>zadavatele</w:t>
      </w:r>
      <w:r w:rsidRPr="00B044EB">
        <w:rPr>
          <w:rFonts w:ascii="Calibri" w:hAnsi="Calibri" w:cs="Arial"/>
          <w:sz w:val="24"/>
          <w:szCs w:val="24"/>
        </w:rPr>
        <w:t xml:space="preserve">: </w:t>
      </w:r>
      <w:r>
        <w:rPr>
          <w:rFonts w:ascii="Calibri" w:hAnsi="Calibri" w:cs="Arial"/>
          <w:sz w:val="24"/>
          <w:szCs w:val="24"/>
        </w:rPr>
        <w:t xml:space="preserve">Úřad práce ČR, kontaktní pracoviště </w:t>
      </w:r>
      <w:r w:rsidR="00514378">
        <w:rPr>
          <w:rFonts w:ascii="Calibri" w:hAnsi="Calibri" w:cs="Arial"/>
          <w:sz w:val="24"/>
          <w:szCs w:val="24"/>
        </w:rPr>
        <w:t>Kutná Hora Benešova 70, 284 01 Kutná Hora</w:t>
      </w:r>
      <w:r>
        <w:rPr>
          <w:rFonts w:ascii="Calibri" w:hAnsi="Calibri" w:cs="Arial"/>
          <w:sz w:val="24"/>
          <w:szCs w:val="24"/>
        </w:rPr>
        <w:t>.</w:t>
      </w:r>
    </w:p>
    <w:p w:rsidR="00BB48A4" w:rsidRPr="00B044EB" w:rsidRDefault="00BB48A4" w:rsidP="007650E0">
      <w:pPr>
        <w:tabs>
          <w:tab w:val="left" w:pos="0"/>
        </w:tabs>
        <w:spacing w:line="280" w:lineRule="atLeast"/>
        <w:jc w:val="both"/>
        <w:rPr>
          <w:rFonts w:ascii="Calibri" w:hAnsi="Calibri" w:cs="Arial"/>
          <w:sz w:val="24"/>
          <w:szCs w:val="24"/>
        </w:rPr>
      </w:pPr>
    </w:p>
    <w:p w:rsidR="00BB48A4" w:rsidRPr="00B044EB" w:rsidRDefault="00BB48A4" w:rsidP="007650E0">
      <w:pPr>
        <w:tabs>
          <w:tab w:val="left" w:pos="240"/>
        </w:tabs>
        <w:spacing w:line="280" w:lineRule="atLeast"/>
        <w:jc w:val="both"/>
        <w:rPr>
          <w:rFonts w:ascii="Calibri" w:hAnsi="Calibri" w:cs="Arial"/>
          <w:sz w:val="24"/>
          <w:szCs w:val="24"/>
        </w:rPr>
      </w:pPr>
      <w:r w:rsidRPr="00B044EB">
        <w:rPr>
          <w:rFonts w:ascii="Calibri" w:hAnsi="Calibri" w:cs="Arial"/>
          <w:sz w:val="24"/>
          <w:szCs w:val="24"/>
        </w:rPr>
        <w:lastRenderedPageBreak/>
        <w:t>Za čas podání nabídky odpovídá uchazeč. Zadavatel neuznává zdržení zaviněné poštou, kurýrní službou či jiným přepravcem nabídky. Za čas podání nabídky se přitom považuje čas uvedený na dokladu o předání nabídky.</w:t>
      </w:r>
    </w:p>
    <w:p w:rsidR="00BB48A4" w:rsidRPr="00B044EB" w:rsidRDefault="00BB48A4" w:rsidP="007650E0">
      <w:pPr>
        <w:tabs>
          <w:tab w:val="left" w:pos="240"/>
        </w:tabs>
        <w:spacing w:line="280" w:lineRule="atLeast"/>
        <w:jc w:val="both"/>
        <w:rPr>
          <w:rFonts w:ascii="Calibri" w:hAnsi="Calibri" w:cs="Arial"/>
          <w:sz w:val="24"/>
          <w:szCs w:val="24"/>
        </w:rPr>
      </w:pPr>
    </w:p>
    <w:p w:rsidR="00BB48A4" w:rsidRPr="00B044EB" w:rsidRDefault="00BB48A4" w:rsidP="007650E0">
      <w:pPr>
        <w:tabs>
          <w:tab w:val="left" w:pos="240"/>
        </w:tabs>
        <w:spacing w:line="280" w:lineRule="atLeast"/>
        <w:jc w:val="both"/>
        <w:rPr>
          <w:rFonts w:ascii="Calibri" w:hAnsi="Calibri" w:cs="Arial"/>
          <w:sz w:val="24"/>
          <w:szCs w:val="24"/>
        </w:rPr>
      </w:pPr>
      <w:r w:rsidRPr="00B044EB">
        <w:rPr>
          <w:rFonts w:ascii="Calibri" w:hAnsi="Calibri" w:cs="Arial"/>
          <w:sz w:val="24"/>
          <w:szCs w:val="24"/>
        </w:rPr>
        <w:t>Všechny doručené a přijaté nabídky budou opatřeny pořadovým číslem, datem a hodinou přijetí a budou zapsány do seznamu doručených a přijatých nabídek.</w:t>
      </w:r>
    </w:p>
    <w:p w:rsidR="00BB48A4" w:rsidRPr="00B044EB" w:rsidRDefault="00BB48A4" w:rsidP="007650E0">
      <w:pPr>
        <w:tabs>
          <w:tab w:val="left" w:pos="240"/>
        </w:tabs>
        <w:spacing w:line="280" w:lineRule="atLeast"/>
        <w:jc w:val="both"/>
        <w:rPr>
          <w:rFonts w:ascii="Calibri" w:hAnsi="Calibri" w:cs="Arial"/>
          <w:sz w:val="24"/>
          <w:szCs w:val="24"/>
        </w:rPr>
      </w:pPr>
      <w:r w:rsidRPr="00B044EB">
        <w:rPr>
          <w:rFonts w:ascii="Calibri" w:hAnsi="Calibri" w:cs="Arial"/>
          <w:sz w:val="24"/>
          <w:szCs w:val="24"/>
        </w:rPr>
        <w:t>Nabídky, které budou doručeny po skončení lh</w:t>
      </w:r>
      <w:r>
        <w:rPr>
          <w:rFonts w:ascii="Calibri" w:hAnsi="Calibri" w:cs="Arial"/>
          <w:sz w:val="24"/>
          <w:szCs w:val="24"/>
        </w:rPr>
        <w:t xml:space="preserve">ůty pro podání nabídek, nebudou </w:t>
      </w:r>
      <w:r w:rsidRPr="00B044EB">
        <w:rPr>
          <w:rFonts w:ascii="Calibri" w:hAnsi="Calibri" w:cs="Arial"/>
          <w:sz w:val="24"/>
          <w:szCs w:val="24"/>
        </w:rPr>
        <w:t>otevírány.</w:t>
      </w:r>
    </w:p>
    <w:p w:rsidR="00BB48A4" w:rsidRDefault="00BB48A4" w:rsidP="007650E0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</w:rPr>
      </w:pPr>
    </w:p>
    <w:p w:rsidR="00BA1445" w:rsidRPr="007B7441" w:rsidRDefault="00BA1445" w:rsidP="007650E0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rPr>
          <w:rFonts w:ascii="Calibri" w:hAnsi="Calibri" w:cs="Calibri"/>
          <w:sz w:val="24"/>
          <w:szCs w:val="24"/>
        </w:rPr>
      </w:pPr>
    </w:p>
    <w:p w:rsidR="00BB48A4" w:rsidRPr="007B7441" w:rsidRDefault="00E32200" w:rsidP="007650E0">
      <w:pPr>
        <w:widowControl w:val="0"/>
        <w:shd w:val="clear" w:color="auto" w:fill="C6D9F1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12</w:t>
      </w:r>
      <w:r w:rsidR="00BB48A4" w:rsidRPr="007B7441">
        <w:rPr>
          <w:rFonts w:ascii="Calibri" w:hAnsi="Calibri" w:cs="Calibri"/>
          <w:b/>
          <w:sz w:val="24"/>
          <w:szCs w:val="24"/>
        </w:rPr>
        <w:t xml:space="preserve">. </w:t>
      </w:r>
      <w:r w:rsidR="00BB48A4">
        <w:rPr>
          <w:rFonts w:ascii="Calibri" w:hAnsi="Calibri" w:cs="Calibri"/>
          <w:b/>
          <w:sz w:val="24"/>
          <w:szCs w:val="24"/>
        </w:rPr>
        <w:t xml:space="preserve">Otevírání obálek s nabídkami </w:t>
      </w:r>
    </w:p>
    <w:p w:rsidR="00A9444E" w:rsidRDefault="00A9444E" w:rsidP="007650E0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</w:rPr>
      </w:pPr>
    </w:p>
    <w:p w:rsidR="00BB48A4" w:rsidRDefault="00BB48A4" w:rsidP="007650E0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Otevírání obálek s nabídkami se uskuteční dne </w:t>
      </w:r>
      <w:proofErr w:type="gramStart"/>
      <w:r w:rsidR="00130698" w:rsidRPr="00572CB8">
        <w:rPr>
          <w:rFonts w:ascii="Calibri" w:hAnsi="Calibri" w:cs="Calibri"/>
          <w:sz w:val="24"/>
          <w:szCs w:val="24"/>
        </w:rPr>
        <w:t>9</w:t>
      </w:r>
      <w:r w:rsidR="00E32200" w:rsidRPr="00572CB8">
        <w:rPr>
          <w:rFonts w:ascii="Calibri" w:hAnsi="Calibri" w:cs="Calibri"/>
          <w:sz w:val="24"/>
          <w:szCs w:val="24"/>
        </w:rPr>
        <w:t>.</w:t>
      </w:r>
      <w:r w:rsidR="00CE0D09" w:rsidRPr="00572CB8">
        <w:rPr>
          <w:rFonts w:ascii="Calibri" w:hAnsi="Calibri" w:cs="Calibri"/>
          <w:sz w:val="24"/>
          <w:szCs w:val="24"/>
        </w:rPr>
        <w:t>5</w:t>
      </w:r>
      <w:r w:rsidR="00E32200" w:rsidRPr="00572CB8">
        <w:rPr>
          <w:rFonts w:ascii="Calibri" w:hAnsi="Calibri" w:cs="Calibri"/>
          <w:sz w:val="24"/>
          <w:szCs w:val="24"/>
        </w:rPr>
        <w:t>.2013</w:t>
      </w:r>
      <w:proofErr w:type="gramEnd"/>
      <w:r w:rsidRPr="00572CB8">
        <w:rPr>
          <w:rFonts w:ascii="Calibri" w:hAnsi="Calibri" w:cs="Calibri"/>
          <w:sz w:val="24"/>
          <w:szCs w:val="24"/>
        </w:rPr>
        <w:t xml:space="preserve"> </w:t>
      </w:r>
      <w:r w:rsidR="00130698" w:rsidRPr="00572CB8">
        <w:rPr>
          <w:rFonts w:ascii="Calibri" w:hAnsi="Calibri" w:cs="Calibri"/>
          <w:sz w:val="24"/>
          <w:szCs w:val="24"/>
        </w:rPr>
        <w:t xml:space="preserve"> v 10 hod. </w:t>
      </w:r>
      <w:r>
        <w:rPr>
          <w:rFonts w:ascii="Calibri" w:hAnsi="Calibri" w:cs="Calibri"/>
          <w:sz w:val="24"/>
          <w:szCs w:val="24"/>
        </w:rPr>
        <w:t xml:space="preserve">v budově ÚP, </w:t>
      </w:r>
      <w:r w:rsidR="00514378">
        <w:rPr>
          <w:rFonts w:ascii="Calibri" w:hAnsi="Calibri" w:cs="Calibri"/>
          <w:sz w:val="24"/>
          <w:szCs w:val="24"/>
        </w:rPr>
        <w:t>Benešova 70, Kutná Hora.  Otvírá</w:t>
      </w:r>
      <w:r>
        <w:rPr>
          <w:rFonts w:ascii="Calibri" w:hAnsi="Calibri" w:cs="Calibri"/>
          <w:sz w:val="24"/>
          <w:szCs w:val="24"/>
        </w:rPr>
        <w:t xml:space="preserve">ní obálek bude neveřejné, proběhne bez přítomnosti zástupců uchazečů. </w:t>
      </w:r>
    </w:p>
    <w:p w:rsidR="00BB48A4" w:rsidRDefault="00BB48A4" w:rsidP="007650E0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</w:rPr>
      </w:pPr>
    </w:p>
    <w:p w:rsidR="00BA1445" w:rsidRPr="007B7441" w:rsidRDefault="00BA1445" w:rsidP="007650E0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</w:rPr>
      </w:pPr>
    </w:p>
    <w:p w:rsidR="00BB48A4" w:rsidRPr="007B7441" w:rsidRDefault="00E32200" w:rsidP="007650E0">
      <w:pPr>
        <w:widowControl w:val="0"/>
        <w:shd w:val="clear" w:color="auto" w:fill="C6D9F1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13</w:t>
      </w:r>
      <w:r w:rsidR="00BB48A4" w:rsidRPr="007B7441">
        <w:rPr>
          <w:rFonts w:ascii="Calibri" w:hAnsi="Calibri" w:cs="Calibri"/>
          <w:b/>
          <w:sz w:val="24"/>
          <w:szCs w:val="24"/>
        </w:rPr>
        <w:t xml:space="preserve">. </w:t>
      </w:r>
      <w:r w:rsidR="00BB48A4">
        <w:rPr>
          <w:rFonts w:ascii="Calibri" w:hAnsi="Calibri" w:cs="Calibri"/>
          <w:b/>
          <w:sz w:val="24"/>
          <w:szCs w:val="24"/>
        </w:rPr>
        <w:t>Hodnotící kritéria</w:t>
      </w:r>
    </w:p>
    <w:p w:rsidR="00A9444E" w:rsidRDefault="00A9444E" w:rsidP="007650E0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</w:rPr>
      </w:pPr>
    </w:p>
    <w:p w:rsidR="00BB48A4" w:rsidRDefault="00BB48A4" w:rsidP="007650E0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Jediným hodnotícím kritériem pro zadání veřejné zakázky je </w:t>
      </w:r>
      <w:r w:rsidRPr="00E31BBF">
        <w:rPr>
          <w:rFonts w:ascii="Calibri" w:hAnsi="Calibri" w:cs="Calibri"/>
          <w:b/>
          <w:sz w:val="24"/>
          <w:szCs w:val="24"/>
        </w:rPr>
        <w:t>nejnižší nabídková cena</w:t>
      </w:r>
      <w:r w:rsidR="00A9444E">
        <w:rPr>
          <w:rFonts w:ascii="Calibri" w:hAnsi="Calibri" w:cs="Calibri"/>
          <w:sz w:val="24"/>
          <w:szCs w:val="24"/>
        </w:rPr>
        <w:t xml:space="preserve"> bez</w:t>
      </w:r>
      <w:r>
        <w:rPr>
          <w:rFonts w:ascii="Calibri" w:hAnsi="Calibri" w:cs="Calibri"/>
          <w:sz w:val="24"/>
          <w:szCs w:val="24"/>
        </w:rPr>
        <w:t xml:space="preserve"> DPH. </w:t>
      </w:r>
    </w:p>
    <w:p w:rsidR="00BB48A4" w:rsidRDefault="00BB48A4" w:rsidP="007650E0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</w:rPr>
      </w:pPr>
    </w:p>
    <w:p w:rsidR="00BB48A4" w:rsidRDefault="00BB48A4" w:rsidP="007650E0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</w:rPr>
      </w:pPr>
    </w:p>
    <w:p w:rsidR="00BB48A4" w:rsidRPr="007B7441" w:rsidRDefault="00E32200" w:rsidP="007650E0">
      <w:pPr>
        <w:widowControl w:val="0"/>
        <w:shd w:val="clear" w:color="auto" w:fill="C6D9F1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14</w:t>
      </w:r>
      <w:r w:rsidR="00BB48A4" w:rsidRPr="007B7441">
        <w:rPr>
          <w:rFonts w:ascii="Calibri" w:hAnsi="Calibri" w:cs="Calibri"/>
          <w:b/>
          <w:sz w:val="24"/>
          <w:szCs w:val="24"/>
        </w:rPr>
        <w:t xml:space="preserve">. </w:t>
      </w:r>
      <w:r w:rsidR="00BB48A4">
        <w:rPr>
          <w:rFonts w:ascii="Calibri" w:hAnsi="Calibri" w:cs="Calibri"/>
          <w:b/>
          <w:sz w:val="24"/>
          <w:szCs w:val="24"/>
        </w:rPr>
        <w:t>Hodnocení nabídek</w:t>
      </w:r>
    </w:p>
    <w:p w:rsidR="00A9444E" w:rsidRDefault="00A9444E" w:rsidP="007650E0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</w:rPr>
      </w:pPr>
    </w:p>
    <w:p w:rsidR="00BB48A4" w:rsidRDefault="00BB48A4" w:rsidP="007650E0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Hodnocení nabídek provede zadavatelem ustavená komise. O přidělení zakázky rozhodne zadavatel, své rozhodnutí oznámí zadavatel písemně všem uchazečům, jejichž nabídka byla hodnocena. </w:t>
      </w:r>
    </w:p>
    <w:p w:rsidR="00BB48A4" w:rsidRDefault="00BB48A4" w:rsidP="007650E0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Nesplnění podmínek zadávacího řízení má za následek vyřazení nabídky uchazeče z hodnocení. </w:t>
      </w:r>
    </w:p>
    <w:p w:rsidR="00BB48A4" w:rsidRDefault="00BB48A4" w:rsidP="007E179F">
      <w:pPr>
        <w:tabs>
          <w:tab w:val="center" w:pos="4535"/>
        </w:tabs>
        <w:rPr>
          <w:rFonts w:ascii="Calibri" w:hAnsi="Calibri" w:cs="Calibri"/>
          <w:sz w:val="24"/>
          <w:szCs w:val="22"/>
        </w:rPr>
      </w:pPr>
    </w:p>
    <w:p w:rsidR="00A9444E" w:rsidRDefault="00A9444E" w:rsidP="007E179F">
      <w:pPr>
        <w:tabs>
          <w:tab w:val="center" w:pos="4535"/>
        </w:tabs>
        <w:rPr>
          <w:rFonts w:ascii="Calibri" w:hAnsi="Calibri" w:cs="Calibri"/>
          <w:sz w:val="24"/>
          <w:szCs w:val="22"/>
        </w:rPr>
      </w:pPr>
    </w:p>
    <w:p w:rsidR="00BB48A4" w:rsidRPr="00E32200" w:rsidRDefault="00BB48A4" w:rsidP="00E32200">
      <w:pPr>
        <w:pStyle w:val="Odstavecseseznamem"/>
        <w:numPr>
          <w:ilvl w:val="0"/>
          <w:numId w:val="17"/>
        </w:numPr>
        <w:shd w:val="clear" w:color="auto" w:fill="C6D9F1"/>
        <w:tabs>
          <w:tab w:val="center" w:pos="426"/>
        </w:tabs>
        <w:ind w:hanging="720"/>
        <w:rPr>
          <w:rFonts w:ascii="Calibri" w:hAnsi="Calibri" w:cs="Calibri"/>
          <w:b/>
          <w:sz w:val="24"/>
          <w:szCs w:val="22"/>
        </w:rPr>
      </w:pPr>
      <w:r w:rsidRPr="00E32200">
        <w:rPr>
          <w:rFonts w:ascii="Calibri" w:hAnsi="Calibri" w:cs="Calibri"/>
          <w:b/>
          <w:sz w:val="24"/>
          <w:szCs w:val="22"/>
        </w:rPr>
        <w:t xml:space="preserve">Jiné podmínky zadavatele </w:t>
      </w:r>
    </w:p>
    <w:p w:rsidR="00BB48A4" w:rsidRDefault="00BB48A4" w:rsidP="00F55ED4">
      <w:pPr>
        <w:tabs>
          <w:tab w:val="center" w:pos="4535"/>
        </w:tabs>
        <w:rPr>
          <w:rFonts w:ascii="Calibri" w:hAnsi="Calibri" w:cs="Calibri"/>
          <w:sz w:val="24"/>
          <w:szCs w:val="22"/>
        </w:rPr>
      </w:pPr>
    </w:p>
    <w:p w:rsidR="00BB48A4" w:rsidRDefault="00BB48A4" w:rsidP="00683A38">
      <w:pPr>
        <w:tabs>
          <w:tab w:val="center" w:pos="4535"/>
        </w:tabs>
        <w:jc w:val="both"/>
        <w:rPr>
          <w:rFonts w:ascii="Calibri" w:hAnsi="Calibri" w:cs="Calibri"/>
          <w:sz w:val="24"/>
          <w:szCs w:val="22"/>
        </w:rPr>
      </w:pPr>
      <w:r>
        <w:rPr>
          <w:rFonts w:ascii="Calibri" w:hAnsi="Calibri" w:cs="Calibri"/>
          <w:sz w:val="24"/>
          <w:szCs w:val="22"/>
        </w:rPr>
        <w:t>Pokud se na straně zadavatele vyskytnou okolnosti, pro které zadavatel nemůže nebo nechce uzavřít smlouvu, má zadavatel právo odmítnou</w:t>
      </w:r>
      <w:r w:rsidR="00D76E91">
        <w:rPr>
          <w:rFonts w:ascii="Calibri" w:hAnsi="Calibri" w:cs="Calibri"/>
          <w:sz w:val="24"/>
          <w:szCs w:val="22"/>
        </w:rPr>
        <w:t>t</w:t>
      </w:r>
      <w:r>
        <w:rPr>
          <w:rFonts w:ascii="Calibri" w:hAnsi="Calibri" w:cs="Calibri"/>
          <w:sz w:val="24"/>
          <w:szCs w:val="22"/>
        </w:rPr>
        <w:t xml:space="preserve"> všechny předložené nabídky a smlouvu neuzavřít. Zadavatel není povinen sdělovat důvody takového rozhodnutí. </w:t>
      </w:r>
    </w:p>
    <w:p w:rsidR="00BB48A4" w:rsidRDefault="00BB48A4" w:rsidP="00683A38">
      <w:pPr>
        <w:tabs>
          <w:tab w:val="left" w:pos="360"/>
        </w:tabs>
        <w:suppressAutoHyphens/>
        <w:spacing w:line="280" w:lineRule="atLeast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Zadavatel si vyhrazuje právo zadání veřejné zakázky zrušit do doby uzavření smlouvy o dílo.</w:t>
      </w:r>
    </w:p>
    <w:p w:rsidR="00BB48A4" w:rsidRPr="0057480C" w:rsidRDefault="00BB48A4" w:rsidP="00683A38">
      <w:pPr>
        <w:tabs>
          <w:tab w:val="center" w:pos="4535"/>
        </w:tabs>
        <w:jc w:val="both"/>
        <w:rPr>
          <w:rFonts w:ascii="Calibri" w:hAnsi="Calibri" w:cs="Calibri"/>
          <w:sz w:val="24"/>
          <w:szCs w:val="24"/>
        </w:rPr>
      </w:pPr>
    </w:p>
    <w:p w:rsidR="00BB48A4" w:rsidRPr="00572CB8" w:rsidRDefault="00BB48A4" w:rsidP="00727938">
      <w:pPr>
        <w:spacing w:line="320" w:lineRule="exact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V</w:t>
      </w:r>
      <w:r w:rsidR="00514378">
        <w:rPr>
          <w:rFonts w:ascii="Calibri" w:hAnsi="Calibri" w:cs="Calibri"/>
          <w:bCs/>
          <w:sz w:val="24"/>
          <w:szCs w:val="24"/>
        </w:rPr>
        <w:t> Kutné Hoře</w:t>
      </w:r>
      <w:r>
        <w:rPr>
          <w:rFonts w:ascii="Calibri" w:hAnsi="Calibri" w:cs="Calibri"/>
          <w:bCs/>
          <w:sz w:val="24"/>
          <w:szCs w:val="24"/>
        </w:rPr>
        <w:t xml:space="preserve"> dne </w:t>
      </w:r>
      <w:proofErr w:type="gramStart"/>
      <w:r w:rsidR="00572CB8">
        <w:rPr>
          <w:rFonts w:ascii="Calibri" w:hAnsi="Calibri" w:cs="Calibri"/>
          <w:bCs/>
          <w:sz w:val="24"/>
          <w:szCs w:val="24"/>
        </w:rPr>
        <w:t>19</w:t>
      </w:r>
      <w:r w:rsidR="00B75A13" w:rsidRPr="00572CB8">
        <w:rPr>
          <w:rFonts w:ascii="Calibri" w:hAnsi="Calibri" w:cs="Calibri"/>
          <w:bCs/>
          <w:sz w:val="24"/>
          <w:szCs w:val="24"/>
        </w:rPr>
        <w:t>.</w:t>
      </w:r>
      <w:r w:rsidR="00447821" w:rsidRPr="00572CB8">
        <w:rPr>
          <w:rFonts w:ascii="Calibri" w:hAnsi="Calibri" w:cs="Calibri"/>
          <w:bCs/>
          <w:sz w:val="24"/>
          <w:szCs w:val="24"/>
        </w:rPr>
        <w:t>4</w:t>
      </w:r>
      <w:r w:rsidR="005F5F94" w:rsidRPr="00572CB8">
        <w:rPr>
          <w:rFonts w:ascii="Calibri" w:hAnsi="Calibri" w:cs="Calibri"/>
          <w:bCs/>
          <w:sz w:val="24"/>
          <w:szCs w:val="24"/>
        </w:rPr>
        <w:t>.</w:t>
      </w:r>
      <w:r w:rsidR="00514378" w:rsidRPr="00572CB8">
        <w:rPr>
          <w:rFonts w:ascii="Calibri" w:hAnsi="Calibri" w:cs="Calibri"/>
          <w:bCs/>
          <w:sz w:val="24"/>
          <w:szCs w:val="24"/>
        </w:rPr>
        <w:t>2013</w:t>
      </w:r>
      <w:proofErr w:type="gramEnd"/>
    </w:p>
    <w:p w:rsidR="00E32200" w:rsidRDefault="00E32200" w:rsidP="00727938">
      <w:pPr>
        <w:spacing w:line="320" w:lineRule="exact"/>
        <w:rPr>
          <w:b/>
          <w:bCs/>
          <w:sz w:val="28"/>
        </w:rPr>
      </w:pPr>
    </w:p>
    <w:p w:rsidR="00E32200" w:rsidRDefault="00E32200" w:rsidP="00727938">
      <w:pPr>
        <w:spacing w:line="320" w:lineRule="exact"/>
        <w:rPr>
          <w:b/>
          <w:bCs/>
          <w:sz w:val="28"/>
        </w:rPr>
      </w:pPr>
    </w:p>
    <w:p w:rsidR="00A9444E" w:rsidRDefault="00A9444E" w:rsidP="00727938">
      <w:pPr>
        <w:spacing w:line="320" w:lineRule="exact"/>
        <w:rPr>
          <w:b/>
          <w:bCs/>
          <w:sz w:val="28"/>
        </w:rPr>
      </w:pPr>
    </w:p>
    <w:p w:rsidR="00BB48A4" w:rsidRPr="00514378" w:rsidRDefault="00BB48A4" w:rsidP="00727938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rPr>
          <w:rFonts w:ascii="Calibri" w:hAnsi="Calibri" w:cs="Calibri"/>
          <w:sz w:val="24"/>
          <w:szCs w:val="24"/>
        </w:rPr>
      </w:pPr>
      <w:r w:rsidRPr="00727938">
        <w:rPr>
          <w:rFonts w:ascii="Calibri" w:hAnsi="Calibri" w:cs="Calibri"/>
          <w:b/>
          <w:bCs/>
          <w:sz w:val="28"/>
        </w:rPr>
        <w:t xml:space="preserve">                                                      </w:t>
      </w:r>
      <w:r>
        <w:rPr>
          <w:rFonts w:ascii="Calibri" w:hAnsi="Calibri" w:cs="Calibri"/>
          <w:b/>
          <w:bCs/>
          <w:sz w:val="28"/>
        </w:rPr>
        <w:t xml:space="preserve">  </w:t>
      </w:r>
      <w:r w:rsidRPr="00727938">
        <w:rPr>
          <w:rFonts w:ascii="Calibri" w:hAnsi="Calibri" w:cs="Calibri"/>
          <w:b/>
          <w:bCs/>
          <w:sz w:val="28"/>
        </w:rPr>
        <w:t xml:space="preserve">                    </w:t>
      </w:r>
      <w:r w:rsidR="00E32200">
        <w:rPr>
          <w:rFonts w:ascii="Calibri" w:hAnsi="Calibri" w:cs="Calibri"/>
          <w:b/>
          <w:bCs/>
          <w:sz w:val="28"/>
        </w:rPr>
        <w:t xml:space="preserve">   </w:t>
      </w:r>
      <w:r w:rsidRPr="00727938">
        <w:rPr>
          <w:rFonts w:ascii="Calibri" w:hAnsi="Calibri" w:cs="Calibri"/>
          <w:b/>
          <w:bCs/>
          <w:sz w:val="28"/>
        </w:rPr>
        <w:t xml:space="preserve"> </w:t>
      </w:r>
      <w:r w:rsidR="00514378" w:rsidRPr="00514378">
        <w:rPr>
          <w:rFonts w:ascii="Calibri" w:hAnsi="Calibri" w:cs="Calibri"/>
          <w:bCs/>
          <w:sz w:val="28"/>
        </w:rPr>
        <w:t>Ing. Václav Kaše</w:t>
      </w:r>
    </w:p>
    <w:p w:rsidR="00BB48A4" w:rsidRPr="00727938" w:rsidRDefault="00BB48A4" w:rsidP="00727938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rPr>
          <w:rFonts w:ascii="Calibri" w:hAnsi="Calibri" w:cs="Calibri"/>
          <w:sz w:val="24"/>
          <w:szCs w:val="24"/>
        </w:rPr>
      </w:pPr>
      <w:r w:rsidRPr="00727938">
        <w:rPr>
          <w:rFonts w:ascii="Calibri" w:hAnsi="Calibri" w:cs="Calibri"/>
          <w:sz w:val="24"/>
          <w:szCs w:val="24"/>
        </w:rPr>
        <w:t xml:space="preserve">                                                                        </w:t>
      </w:r>
      <w:r w:rsidR="00E32200">
        <w:rPr>
          <w:rFonts w:ascii="Calibri" w:hAnsi="Calibri" w:cs="Calibri"/>
          <w:sz w:val="24"/>
          <w:szCs w:val="24"/>
        </w:rPr>
        <w:t xml:space="preserve">     </w:t>
      </w:r>
      <w:r w:rsidR="00514378">
        <w:rPr>
          <w:rFonts w:ascii="Calibri" w:hAnsi="Calibri" w:cs="Calibri"/>
          <w:sz w:val="24"/>
          <w:szCs w:val="24"/>
        </w:rPr>
        <w:t xml:space="preserve"> ředitel</w:t>
      </w:r>
      <w:r w:rsidRPr="00727938">
        <w:rPr>
          <w:rFonts w:ascii="Calibri" w:hAnsi="Calibri" w:cs="Calibri"/>
          <w:sz w:val="24"/>
          <w:szCs w:val="24"/>
        </w:rPr>
        <w:t xml:space="preserve"> kontaktního pracoviště </w:t>
      </w:r>
      <w:r w:rsidR="00514378">
        <w:rPr>
          <w:rFonts w:ascii="Calibri" w:hAnsi="Calibri" w:cs="Calibri"/>
          <w:sz w:val="24"/>
          <w:szCs w:val="24"/>
        </w:rPr>
        <w:t>Kutná Hora</w:t>
      </w:r>
    </w:p>
    <w:p w:rsidR="00CE0D09" w:rsidRDefault="00CE0D09" w:rsidP="00FB6982">
      <w:pPr>
        <w:spacing w:line="320" w:lineRule="exact"/>
        <w:ind w:left="2832" w:firstLine="708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krajské pobočky ÚP ČR v</w:t>
      </w:r>
      <w:r w:rsidR="00FB6982">
        <w:rPr>
          <w:rFonts w:ascii="Calibri" w:hAnsi="Calibri" w:cs="Calibri"/>
          <w:sz w:val="24"/>
          <w:szCs w:val="24"/>
        </w:rPr>
        <w:t> </w:t>
      </w:r>
      <w:r>
        <w:rPr>
          <w:rFonts w:ascii="Calibri" w:hAnsi="Calibri" w:cs="Calibri"/>
          <w:sz w:val="24"/>
          <w:szCs w:val="24"/>
        </w:rPr>
        <w:t>Příbrami</w:t>
      </w:r>
    </w:p>
    <w:p w:rsidR="00FB6982" w:rsidRDefault="00FB6982" w:rsidP="00FB6982">
      <w:pPr>
        <w:spacing w:line="320" w:lineRule="exact"/>
        <w:ind w:left="2832" w:firstLine="708"/>
        <w:jc w:val="center"/>
        <w:rPr>
          <w:rFonts w:ascii="Calibri" w:hAnsi="Calibri" w:cs="Calibri"/>
          <w:sz w:val="24"/>
          <w:szCs w:val="24"/>
        </w:rPr>
      </w:pPr>
    </w:p>
    <w:p w:rsidR="00FB6982" w:rsidRPr="00FB6982" w:rsidRDefault="00FB6982" w:rsidP="00FB6982">
      <w:pPr>
        <w:spacing w:line="320" w:lineRule="exact"/>
        <w:ind w:left="2832" w:firstLine="708"/>
        <w:jc w:val="center"/>
        <w:rPr>
          <w:rFonts w:ascii="Calibri" w:hAnsi="Calibri" w:cs="Calibri"/>
          <w:sz w:val="24"/>
          <w:szCs w:val="24"/>
        </w:rPr>
      </w:pPr>
    </w:p>
    <w:p w:rsidR="00CC53CA" w:rsidRDefault="00CE0D09" w:rsidP="00727938">
      <w:pPr>
        <w:spacing w:line="320" w:lineRule="exact"/>
        <w:rPr>
          <w:rFonts w:ascii="Calibri" w:hAnsi="Calibri" w:cs="Calibri"/>
          <w:bCs/>
          <w:sz w:val="24"/>
          <w:szCs w:val="24"/>
          <w:u w:val="single"/>
        </w:rPr>
      </w:pPr>
      <w:r>
        <w:rPr>
          <w:rFonts w:ascii="Calibri" w:hAnsi="Calibri" w:cs="Calibri"/>
          <w:bCs/>
          <w:sz w:val="24"/>
          <w:szCs w:val="24"/>
          <w:u w:val="single"/>
        </w:rPr>
        <w:t>Přílohy</w:t>
      </w:r>
    </w:p>
    <w:p w:rsidR="00CC53CA" w:rsidRDefault="00CC53CA" w:rsidP="00727938">
      <w:pPr>
        <w:spacing w:line="320" w:lineRule="exact"/>
        <w:rPr>
          <w:rFonts w:ascii="Calibri" w:hAnsi="Calibri" w:cs="Calibri"/>
          <w:bCs/>
          <w:sz w:val="24"/>
          <w:szCs w:val="24"/>
        </w:rPr>
      </w:pPr>
      <w:r w:rsidRPr="00CC53CA">
        <w:rPr>
          <w:rFonts w:ascii="Calibri" w:hAnsi="Calibri" w:cs="Calibri"/>
          <w:bCs/>
          <w:sz w:val="24"/>
          <w:szCs w:val="24"/>
        </w:rPr>
        <w:t>1/</w:t>
      </w:r>
      <w:r>
        <w:rPr>
          <w:rFonts w:ascii="Calibri" w:hAnsi="Calibri" w:cs="Calibri"/>
          <w:bCs/>
          <w:sz w:val="24"/>
          <w:szCs w:val="24"/>
        </w:rPr>
        <w:t xml:space="preserve"> Slepý položkový rozpočet</w:t>
      </w:r>
    </w:p>
    <w:p w:rsidR="00CC53CA" w:rsidRDefault="00CC53CA" w:rsidP="00727938">
      <w:pPr>
        <w:spacing w:line="320" w:lineRule="exact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2/ Výkresy z projektové dokumentace</w:t>
      </w:r>
    </w:p>
    <w:p w:rsidR="00CC53CA" w:rsidRDefault="00CC53CA" w:rsidP="00727938">
      <w:pPr>
        <w:spacing w:line="320" w:lineRule="exact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3/Krycí list nabídky</w:t>
      </w:r>
    </w:p>
    <w:p w:rsidR="00CC53CA" w:rsidRDefault="00CC53CA" w:rsidP="00727938">
      <w:pPr>
        <w:spacing w:line="320" w:lineRule="exact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4/ČP o splnění základních kvalifikačních předpokladů</w:t>
      </w:r>
    </w:p>
    <w:p w:rsidR="00CC53CA" w:rsidRDefault="00CC53CA" w:rsidP="00727938">
      <w:pPr>
        <w:spacing w:line="320" w:lineRule="exact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5/ ČP o referencích</w:t>
      </w:r>
    </w:p>
    <w:p w:rsidR="00CC53CA" w:rsidRDefault="00CC53CA" w:rsidP="00727938">
      <w:pPr>
        <w:spacing w:line="320" w:lineRule="exact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6/ Seznam subdodavatelů</w:t>
      </w:r>
    </w:p>
    <w:p w:rsidR="00CC53CA" w:rsidRPr="00CC53CA" w:rsidRDefault="00CC53CA" w:rsidP="00727938">
      <w:pPr>
        <w:spacing w:line="320" w:lineRule="exact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7/ Návrh smlouvy o dílo</w:t>
      </w:r>
    </w:p>
    <w:p w:rsidR="00CC53CA" w:rsidRDefault="00CC53CA" w:rsidP="00727938">
      <w:pPr>
        <w:spacing w:line="320" w:lineRule="exact"/>
        <w:rPr>
          <w:rFonts w:ascii="Calibri" w:hAnsi="Calibri" w:cs="Calibri"/>
          <w:bCs/>
          <w:sz w:val="24"/>
          <w:szCs w:val="24"/>
          <w:u w:val="single"/>
        </w:rPr>
      </w:pPr>
    </w:p>
    <w:p w:rsidR="00CC53CA" w:rsidRDefault="00CC53CA" w:rsidP="00727938">
      <w:pPr>
        <w:spacing w:line="320" w:lineRule="exact"/>
        <w:rPr>
          <w:rFonts w:ascii="Calibri" w:hAnsi="Calibri" w:cs="Calibri"/>
          <w:bCs/>
          <w:sz w:val="24"/>
          <w:szCs w:val="24"/>
          <w:u w:val="single"/>
        </w:rPr>
      </w:pPr>
    </w:p>
    <w:p w:rsidR="00CC53CA" w:rsidRDefault="00CC53CA" w:rsidP="00727938">
      <w:pPr>
        <w:spacing w:line="320" w:lineRule="exact"/>
        <w:rPr>
          <w:rFonts w:ascii="Calibri" w:hAnsi="Calibri" w:cs="Calibri"/>
          <w:bCs/>
          <w:sz w:val="24"/>
          <w:szCs w:val="24"/>
          <w:u w:val="single"/>
        </w:rPr>
      </w:pPr>
    </w:p>
    <w:p w:rsidR="00CC53CA" w:rsidRDefault="00CC53CA" w:rsidP="00727938">
      <w:pPr>
        <w:spacing w:line="320" w:lineRule="exact"/>
        <w:rPr>
          <w:rFonts w:ascii="Calibri" w:hAnsi="Calibri" w:cs="Calibri"/>
          <w:bCs/>
          <w:sz w:val="24"/>
          <w:szCs w:val="24"/>
          <w:u w:val="single"/>
        </w:rPr>
      </w:pPr>
    </w:p>
    <w:p w:rsidR="00CC53CA" w:rsidRDefault="00CC53CA" w:rsidP="00727938">
      <w:pPr>
        <w:spacing w:line="320" w:lineRule="exact"/>
        <w:rPr>
          <w:rFonts w:ascii="Calibri" w:hAnsi="Calibri" w:cs="Calibri"/>
          <w:bCs/>
          <w:sz w:val="24"/>
          <w:szCs w:val="24"/>
          <w:u w:val="single"/>
        </w:rPr>
      </w:pPr>
    </w:p>
    <w:sectPr w:rsidR="00CC53CA" w:rsidSect="00BA1445">
      <w:footerReference w:type="default" r:id="rId10"/>
      <w:pgSz w:w="11906" w:h="16838"/>
      <w:pgMar w:top="179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FA6" w:rsidRDefault="00254FA6" w:rsidP="00667E91">
      <w:r>
        <w:separator/>
      </w:r>
    </w:p>
  </w:endnote>
  <w:endnote w:type="continuationSeparator" w:id="0">
    <w:p w:rsidR="00254FA6" w:rsidRDefault="00254FA6" w:rsidP="00667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934387"/>
      <w:docPartObj>
        <w:docPartGallery w:val="Page Numbers (Bottom of Page)"/>
        <w:docPartUnique/>
      </w:docPartObj>
    </w:sdtPr>
    <w:sdtEndPr/>
    <w:sdtContent>
      <w:p w:rsidR="00447821" w:rsidRDefault="0044782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63FE">
          <w:rPr>
            <w:noProof/>
          </w:rPr>
          <w:t>6</w:t>
        </w:r>
        <w:r>
          <w:fldChar w:fldCharType="end"/>
        </w:r>
      </w:p>
    </w:sdtContent>
  </w:sdt>
  <w:p w:rsidR="00447821" w:rsidRDefault="0044782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FA6" w:rsidRDefault="00254FA6" w:rsidP="00667E91">
      <w:r>
        <w:separator/>
      </w:r>
    </w:p>
  </w:footnote>
  <w:footnote w:type="continuationSeparator" w:id="0">
    <w:p w:rsidR="00254FA6" w:rsidRDefault="00254FA6" w:rsidP="00667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12"/>
    <w:multiLevelType w:val="multilevel"/>
    <w:tmpl w:val="F0ACA6B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Book Antiqua" w:hAnsi="Book Antiqua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6790419"/>
    <w:multiLevelType w:val="hybridMultilevel"/>
    <w:tmpl w:val="7898BAF6"/>
    <w:lvl w:ilvl="0" w:tplc="0405000F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A602B2"/>
    <w:multiLevelType w:val="hybridMultilevel"/>
    <w:tmpl w:val="8956374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71789C82">
      <w:start w:val="2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Calibri" w:eastAsia="Times New Roman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A52012B"/>
    <w:multiLevelType w:val="hybridMultilevel"/>
    <w:tmpl w:val="F2426DE8"/>
    <w:lvl w:ilvl="0" w:tplc="F4701D5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2146E"/>
    <w:multiLevelType w:val="hybridMultilevel"/>
    <w:tmpl w:val="CC767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4E0539"/>
    <w:multiLevelType w:val="hybridMultilevel"/>
    <w:tmpl w:val="9D5AF31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972621"/>
    <w:multiLevelType w:val="hybridMultilevel"/>
    <w:tmpl w:val="2CF668D6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6C390E"/>
    <w:multiLevelType w:val="hybridMultilevel"/>
    <w:tmpl w:val="42E24F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A82A88"/>
    <w:multiLevelType w:val="hybridMultilevel"/>
    <w:tmpl w:val="EF205758"/>
    <w:lvl w:ilvl="0" w:tplc="E07A5046">
      <w:numFmt w:val="bullet"/>
      <w:lvlText w:val="–"/>
      <w:lvlJc w:val="left"/>
      <w:pPr>
        <w:ind w:left="1776" w:hanging="360"/>
      </w:pPr>
      <w:rPr>
        <w:rFonts w:ascii="Calibri" w:eastAsia="Times New Roman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46E57EF9"/>
    <w:multiLevelType w:val="hybridMultilevel"/>
    <w:tmpl w:val="12BC29D2"/>
    <w:lvl w:ilvl="0" w:tplc="0405000F">
      <w:start w:val="1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79E3ED1"/>
    <w:multiLevelType w:val="hybridMultilevel"/>
    <w:tmpl w:val="DB7499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A76318"/>
    <w:multiLevelType w:val="hybridMultilevel"/>
    <w:tmpl w:val="A7224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D64BFE"/>
    <w:multiLevelType w:val="hybridMultilevel"/>
    <w:tmpl w:val="C0CE2032"/>
    <w:lvl w:ilvl="0" w:tplc="2B187DC8">
      <w:start w:val="6"/>
      <w:numFmt w:val="bullet"/>
      <w:lvlText w:val="-"/>
      <w:lvlJc w:val="left"/>
      <w:pPr>
        <w:ind w:left="1776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>
    <w:nsid w:val="5ED02DC4"/>
    <w:multiLevelType w:val="hybridMultilevel"/>
    <w:tmpl w:val="D0F862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5166CD"/>
    <w:multiLevelType w:val="hybridMultilevel"/>
    <w:tmpl w:val="352EAEEC"/>
    <w:lvl w:ilvl="0" w:tplc="040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A258C3"/>
    <w:multiLevelType w:val="hybridMultilevel"/>
    <w:tmpl w:val="CF268B32"/>
    <w:lvl w:ilvl="0" w:tplc="63F081D8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6E76648D"/>
    <w:multiLevelType w:val="hybridMultilevel"/>
    <w:tmpl w:val="98FA2C4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E7D0361"/>
    <w:multiLevelType w:val="hybridMultilevel"/>
    <w:tmpl w:val="890E68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B509E9"/>
    <w:multiLevelType w:val="hybridMultilevel"/>
    <w:tmpl w:val="1F2E949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8580FA2"/>
    <w:multiLevelType w:val="hybridMultilevel"/>
    <w:tmpl w:val="34D680D2"/>
    <w:lvl w:ilvl="0" w:tplc="0405000F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12"/>
  </w:num>
  <w:num w:numId="6">
    <w:abstractNumId w:val="11"/>
  </w:num>
  <w:num w:numId="7">
    <w:abstractNumId w:val="13"/>
  </w:num>
  <w:num w:numId="8">
    <w:abstractNumId w:val="0"/>
  </w:num>
  <w:num w:numId="9">
    <w:abstractNumId w:val="17"/>
  </w:num>
  <w:num w:numId="10">
    <w:abstractNumId w:val="2"/>
  </w:num>
  <w:num w:numId="11">
    <w:abstractNumId w:val="20"/>
  </w:num>
  <w:num w:numId="12">
    <w:abstractNumId w:val="10"/>
  </w:num>
  <w:num w:numId="13">
    <w:abstractNumId w:val="9"/>
  </w:num>
  <w:num w:numId="14">
    <w:abstractNumId w:val="16"/>
  </w:num>
  <w:num w:numId="15">
    <w:abstractNumId w:val="1"/>
  </w:num>
  <w:num w:numId="16">
    <w:abstractNumId w:val="7"/>
  </w:num>
  <w:num w:numId="17">
    <w:abstractNumId w:val="15"/>
  </w:num>
  <w:num w:numId="18">
    <w:abstractNumId w:val="18"/>
  </w:num>
  <w:num w:numId="19">
    <w:abstractNumId w:val="4"/>
  </w:num>
  <w:num w:numId="20">
    <w:abstractNumId w:val="1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E91"/>
    <w:rsid w:val="00006F53"/>
    <w:rsid w:val="00013203"/>
    <w:rsid w:val="00015A52"/>
    <w:rsid w:val="00040D99"/>
    <w:rsid w:val="00055029"/>
    <w:rsid w:val="00073E15"/>
    <w:rsid w:val="00074535"/>
    <w:rsid w:val="000922DB"/>
    <w:rsid w:val="0009588B"/>
    <w:rsid w:val="000B1DD3"/>
    <w:rsid w:val="000B36F0"/>
    <w:rsid w:val="000C2206"/>
    <w:rsid w:val="000E164E"/>
    <w:rsid w:val="000E3D09"/>
    <w:rsid w:val="000F7495"/>
    <w:rsid w:val="00122434"/>
    <w:rsid w:val="00125D68"/>
    <w:rsid w:val="00130698"/>
    <w:rsid w:val="00137F48"/>
    <w:rsid w:val="0014617E"/>
    <w:rsid w:val="00150F20"/>
    <w:rsid w:val="0015656F"/>
    <w:rsid w:val="001833CE"/>
    <w:rsid w:val="001904A8"/>
    <w:rsid w:val="00192E83"/>
    <w:rsid w:val="00195BE8"/>
    <w:rsid w:val="001B66AD"/>
    <w:rsid w:val="001C1F44"/>
    <w:rsid w:val="001C2834"/>
    <w:rsid w:val="001D08C6"/>
    <w:rsid w:val="001E11D0"/>
    <w:rsid w:val="001E1E1C"/>
    <w:rsid w:val="001E6A70"/>
    <w:rsid w:val="001F290D"/>
    <w:rsid w:val="001F3DD6"/>
    <w:rsid w:val="001F7BC4"/>
    <w:rsid w:val="002060C6"/>
    <w:rsid w:val="00206249"/>
    <w:rsid w:val="00223BDA"/>
    <w:rsid w:val="00225808"/>
    <w:rsid w:val="002346A6"/>
    <w:rsid w:val="00254FA6"/>
    <w:rsid w:val="00265F60"/>
    <w:rsid w:val="00284492"/>
    <w:rsid w:val="00287029"/>
    <w:rsid w:val="002A07A4"/>
    <w:rsid w:val="002B5D36"/>
    <w:rsid w:val="00307DBC"/>
    <w:rsid w:val="0031351E"/>
    <w:rsid w:val="00316B53"/>
    <w:rsid w:val="00322C45"/>
    <w:rsid w:val="00323759"/>
    <w:rsid w:val="00344CAF"/>
    <w:rsid w:val="00356168"/>
    <w:rsid w:val="00380384"/>
    <w:rsid w:val="00390C82"/>
    <w:rsid w:val="003B1AD6"/>
    <w:rsid w:val="003B46DF"/>
    <w:rsid w:val="003C7834"/>
    <w:rsid w:val="003D1461"/>
    <w:rsid w:val="003D7392"/>
    <w:rsid w:val="0040123B"/>
    <w:rsid w:val="004152AA"/>
    <w:rsid w:val="00415602"/>
    <w:rsid w:val="004227FD"/>
    <w:rsid w:val="00447821"/>
    <w:rsid w:val="00475414"/>
    <w:rsid w:val="00481EB4"/>
    <w:rsid w:val="00487818"/>
    <w:rsid w:val="00487AF4"/>
    <w:rsid w:val="00497ADD"/>
    <w:rsid w:val="004B11B4"/>
    <w:rsid w:val="004D083A"/>
    <w:rsid w:val="004F15EA"/>
    <w:rsid w:val="004F6C3E"/>
    <w:rsid w:val="00514378"/>
    <w:rsid w:val="00523469"/>
    <w:rsid w:val="00544214"/>
    <w:rsid w:val="00552D4C"/>
    <w:rsid w:val="00560D2B"/>
    <w:rsid w:val="00572CB8"/>
    <w:rsid w:val="005744A3"/>
    <w:rsid w:val="0057480C"/>
    <w:rsid w:val="005817D5"/>
    <w:rsid w:val="00590042"/>
    <w:rsid w:val="00596811"/>
    <w:rsid w:val="005A3FF2"/>
    <w:rsid w:val="005D164A"/>
    <w:rsid w:val="005E28A0"/>
    <w:rsid w:val="005F5F94"/>
    <w:rsid w:val="00647007"/>
    <w:rsid w:val="006514FE"/>
    <w:rsid w:val="006529D9"/>
    <w:rsid w:val="006609D0"/>
    <w:rsid w:val="00667E91"/>
    <w:rsid w:val="006707B3"/>
    <w:rsid w:val="00683A38"/>
    <w:rsid w:val="0068781D"/>
    <w:rsid w:val="006B184E"/>
    <w:rsid w:val="006F5694"/>
    <w:rsid w:val="007049C5"/>
    <w:rsid w:val="00721804"/>
    <w:rsid w:val="00727938"/>
    <w:rsid w:val="0073187F"/>
    <w:rsid w:val="007509F6"/>
    <w:rsid w:val="007650E0"/>
    <w:rsid w:val="007834EF"/>
    <w:rsid w:val="007837DD"/>
    <w:rsid w:val="007B46F1"/>
    <w:rsid w:val="007B676C"/>
    <w:rsid w:val="007B7441"/>
    <w:rsid w:val="007C78E0"/>
    <w:rsid w:val="007E179F"/>
    <w:rsid w:val="007E7414"/>
    <w:rsid w:val="007F6CD8"/>
    <w:rsid w:val="00814D8A"/>
    <w:rsid w:val="008349F7"/>
    <w:rsid w:val="008373A6"/>
    <w:rsid w:val="00855890"/>
    <w:rsid w:val="008A109B"/>
    <w:rsid w:val="008B2E47"/>
    <w:rsid w:val="008C3D74"/>
    <w:rsid w:val="008F3AAC"/>
    <w:rsid w:val="0090553B"/>
    <w:rsid w:val="009064B0"/>
    <w:rsid w:val="00931717"/>
    <w:rsid w:val="009336A4"/>
    <w:rsid w:val="0093655E"/>
    <w:rsid w:val="009640CA"/>
    <w:rsid w:val="00970625"/>
    <w:rsid w:val="00986ED9"/>
    <w:rsid w:val="0099677B"/>
    <w:rsid w:val="009A7FDE"/>
    <w:rsid w:val="00A16CF5"/>
    <w:rsid w:val="00A6075F"/>
    <w:rsid w:val="00A8761C"/>
    <w:rsid w:val="00A9444E"/>
    <w:rsid w:val="00AD6089"/>
    <w:rsid w:val="00AF42D0"/>
    <w:rsid w:val="00B044EB"/>
    <w:rsid w:val="00B1588D"/>
    <w:rsid w:val="00B505C5"/>
    <w:rsid w:val="00B541F7"/>
    <w:rsid w:val="00B60563"/>
    <w:rsid w:val="00B62036"/>
    <w:rsid w:val="00B643E0"/>
    <w:rsid w:val="00B75A13"/>
    <w:rsid w:val="00B84D62"/>
    <w:rsid w:val="00BA1445"/>
    <w:rsid w:val="00BA4C9B"/>
    <w:rsid w:val="00BB48A4"/>
    <w:rsid w:val="00BB748C"/>
    <w:rsid w:val="00BC6145"/>
    <w:rsid w:val="00BD6AC8"/>
    <w:rsid w:val="00C2217D"/>
    <w:rsid w:val="00C233DA"/>
    <w:rsid w:val="00C37009"/>
    <w:rsid w:val="00C47A9E"/>
    <w:rsid w:val="00C839F5"/>
    <w:rsid w:val="00C9139E"/>
    <w:rsid w:val="00C91CDE"/>
    <w:rsid w:val="00C94D43"/>
    <w:rsid w:val="00CA5638"/>
    <w:rsid w:val="00CA56FB"/>
    <w:rsid w:val="00CB021F"/>
    <w:rsid w:val="00CC2432"/>
    <w:rsid w:val="00CC284E"/>
    <w:rsid w:val="00CC53CA"/>
    <w:rsid w:val="00CE0D09"/>
    <w:rsid w:val="00CE6306"/>
    <w:rsid w:val="00CE7C02"/>
    <w:rsid w:val="00CF3064"/>
    <w:rsid w:val="00D03CB4"/>
    <w:rsid w:val="00D03FDE"/>
    <w:rsid w:val="00D34F22"/>
    <w:rsid w:val="00D401BC"/>
    <w:rsid w:val="00D7677D"/>
    <w:rsid w:val="00D76E91"/>
    <w:rsid w:val="00D800C8"/>
    <w:rsid w:val="00D8352E"/>
    <w:rsid w:val="00DA7EEE"/>
    <w:rsid w:val="00DB2B0F"/>
    <w:rsid w:val="00DC7C7C"/>
    <w:rsid w:val="00DD136C"/>
    <w:rsid w:val="00E019B4"/>
    <w:rsid w:val="00E31BBF"/>
    <w:rsid w:val="00E32200"/>
    <w:rsid w:val="00E379CF"/>
    <w:rsid w:val="00E55B14"/>
    <w:rsid w:val="00E62DEC"/>
    <w:rsid w:val="00E67D2A"/>
    <w:rsid w:val="00E73AF0"/>
    <w:rsid w:val="00EC7CFA"/>
    <w:rsid w:val="00ED06A5"/>
    <w:rsid w:val="00EE5DAA"/>
    <w:rsid w:val="00EE7783"/>
    <w:rsid w:val="00EF14CC"/>
    <w:rsid w:val="00EF6CD5"/>
    <w:rsid w:val="00F03D77"/>
    <w:rsid w:val="00F463FE"/>
    <w:rsid w:val="00F47E81"/>
    <w:rsid w:val="00F55ED4"/>
    <w:rsid w:val="00F87A62"/>
    <w:rsid w:val="00FB0487"/>
    <w:rsid w:val="00FB1FFD"/>
    <w:rsid w:val="00FB6978"/>
    <w:rsid w:val="00FB6982"/>
    <w:rsid w:val="00FE1125"/>
    <w:rsid w:val="00FE3BC2"/>
    <w:rsid w:val="00FF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7E91"/>
    <w:rPr>
      <w:rFonts w:ascii="Times New Roman" w:eastAsia="Times New Roman" w:hAnsi="Times New Roman"/>
    </w:rPr>
  </w:style>
  <w:style w:type="paragraph" w:styleId="Nadpis9">
    <w:name w:val="heading 9"/>
    <w:basedOn w:val="Normln"/>
    <w:next w:val="Normln"/>
    <w:link w:val="Nadpis9Char"/>
    <w:uiPriority w:val="99"/>
    <w:qFormat/>
    <w:rsid w:val="00667E91"/>
    <w:pPr>
      <w:keepNext/>
      <w:spacing w:line="264" w:lineRule="auto"/>
      <w:jc w:val="both"/>
      <w:outlineLvl w:val="8"/>
    </w:pPr>
    <w:rPr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uiPriority w:val="99"/>
    <w:locked/>
    <w:rsid w:val="00667E91"/>
    <w:rPr>
      <w:rFonts w:ascii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667E91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locked/>
    <w:rsid w:val="00667E91"/>
    <w:rPr>
      <w:rFonts w:ascii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667E91"/>
    <w:pPr>
      <w:jc w:val="both"/>
    </w:pPr>
  </w:style>
  <w:style w:type="character" w:customStyle="1" w:styleId="Zkladntext3Char">
    <w:name w:val="Základní text 3 Char"/>
    <w:link w:val="Zkladntext3"/>
    <w:uiPriority w:val="99"/>
    <w:locked/>
    <w:rsid w:val="00667E91"/>
    <w:rPr>
      <w:rFonts w:ascii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667E91"/>
    <w:pPr>
      <w:ind w:firstLine="709"/>
      <w:jc w:val="both"/>
    </w:pPr>
    <w:rPr>
      <w:rFonts w:ascii="Courier New" w:hAnsi="Courier New" w:cs="Courier New"/>
      <w:sz w:val="16"/>
    </w:rPr>
  </w:style>
  <w:style w:type="character" w:customStyle="1" w:styleId="Zkladntextodsazen2Char">
    <w:name w:val="Základní text odsazený 2 Char"/>
    <w:link w:val="Zkladntextodsazen2"/>
    <w:uiPriority w:val="99"/>
    <w:locked/>
    <w:rsid w:val="00667E91"/>
    <w:rPr>
      <w:rFonts w:ascii="Courier New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667E9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67E91"/>
    <w:rPr>
      <w:rFonts w:ascii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667E9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67E91"/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667E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667E91"/>
    <w:rPr>
      <w:rFonts w:ascii="Tahoma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475414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475414"/>
    <w:rPr>
      <w:rFonts w:ascii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475414"/>
    <w:pPr>
      <w:ind w:left="708"/>
    </w:pPr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93655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3655E"/>
  </w:style>
  <w:style w:type="character" w:customStyle="1" w:styleId="TextkomenteChar">
    <w:name w:val="Text komentáře Char"/>
    <w:link w:val="Textkomente"/>
    <w:uiPriority w:val="99"/>
    <w:semiHidden/>
    <w:locked/>
    <w:rsid w:val="0093655E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3655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3655E"/>
    <w:rPr>
      <w:rFonts w:ascii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semiHidden/>
    <w:rsid w:val="007650E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7E91"/>
    <w:rPr>
      <w:rFonts w:ascii="Times New Roman" w:eastAsia="Times New Roman" w:hAnsi="Times New Roman"/>
    </w:rPr>
  </w:style>
  <w:style w:type="paragraph" w:styleId="Nadpis9">
    <w:name w:val="heading 9"/>
    <w:basedOn w:val="Normln"/>
    <w:next w:val="Normln"/>
    <w:link w:val="Nadpis9Char"/>
    <w:uiPriority w:val="99"/>
    <w:qFormat/>
    <w:rsid w:val="00667E91"/>
    <w:pPr>
      <w:keepNext/>
      <w:spacing w:line="264" w:lineRule="auto"/>
      <w:jc w:val="both"/>
      <w:outlineLvl w:val="8"/>
    </w:pPr>
    <w:rPr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uiPriority w:val="99"/>
    <w:locked/>
    <w:rsid w:val="00667E91"/>
    <w:rPr>
      <w:rFonts w:ascii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667E91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locked/>
    <w:rsid w:val="00667E91"/>
    <w:rPr>
      <w:rFonts w:ascii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667E91"/>
    <w:pPr>
      <w:jc w:val="both"/>
    </w:pPr>
  </w:style>
  <w:style w:type="character" w:customStyle="1" w:styleId="Zkladntext3Char">
    <w:name w:val="Základní text 3 Char"/>
    <w:link w:val="Zkladntext3"/>
    <w:uiPriority w:val="99"/>
    <w:locked/>
    <w:rsid w:val="00667E91"/>
    <w:rPr>
      <w:rFonts w:ascii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667E91"/>
    <w:pPr>
      <w:ind w:firstLine="709"/>
      <w:jc w:val="both"/>
    </w:pPr>
    <w:rPr>
      <w:rFonts w:ascii="Courier New" w:hAnsi="Courier New" w:cs="Courier New"/>
      <w:sz w:val="16"/>
    </w:rPr>
  </w:style>
  <w:style w:type="character" w:customStyle="1" w:styleId="Zkladntextodsazen2Char">
    <w:name w:val="Základní text odsazený 2 Char"/>
    <w:link w:val="Zkladntextodsazen2"/>
    <w:uiPriority w:val="99"/>
    <w:locked/>
    <w:rsid w:val="00667E91"/>
    <w:rPr>
      <w:rFonts w:ascii="Courier New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667E9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67E91"/>
    <w:rPr>
      <w:rFonts w:ascii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667E9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67E91"/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667E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667E91"/>
    <w:rPr>
      <w:rFonts w:ascii="Tahoma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475414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475414"/>
    <w:rPr>
      <w:rFonts w:ascii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475414"/>
    <w:pPr>
      <w:ind w:left="708"/>
    </w:pPr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93655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3655E"/>
  </w:style>
  <w:style w:type="character" w:customStyle="1" w:styleId="TextkomenteChar">
    <w:name w:val="Text komentáře Char"/>
    <w:link w:val="Textkomente"/>
    <w:uiPriority w:val="99"/>
    <w:semiHidden/>
    <w:locked/>
    <w:rsid w:val="0093655E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3655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3655E"/>
    <w:rPr>
      <w:rFonts w:ascii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semiHidden/>
    <w:rsid w:val="007650E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26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portal.mpsv.cz/upcr/v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60A1D-A501-4FFB-9C91-72E2500B3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2341</Words>
  <Characters>13812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16121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Sedláková Irena Mgr. (BK)</dc:creator>
  <cp:lastModifiedBy>Kaše Václav (KH)</cp:lastModifiedBy>
  <cp:revision>6</cp:revision>
  <cp:lastPrinted>2013-04-19T06:28:00Z</cp:lastPrinted>
  <dcterms:created xsi:type="dcterms:W3CDTF">2013-04-16T07:59:00Z</dcterms:created>
  <dcterms:modified xsi:type="dcterms:W3CDTF">2013-04-22T07:46:00Z</dcterms:modified>
</cp:coreProperties>
</file>